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Default Extension="rels" ContentType="application/vnd.openxmlformats-package.relationship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endnotes.xml" ContentType="application/vnd.openxmlformats-officedocument.wordprocessingml.endnotes+xml"/>
</Types>
</file>

<file path=_rels/.rels><?xml version="1.0" encoding="UTF-8" standalone="yes"?>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tbl>
      <w:tblPr>
        <w:tblW w:w="14518" w:type="dxa"/>
        <w:tblInd w:w="94" w:type="dxa"/>
        <w:tblLook w:val="04A0"/>
      </w:tblPr>
      <w:tblGrid>
        <w:gridCol w:w="9"/>
        <w:gridCol w:w="258"/>
        <w:gridCol w:w="9"/>
        <w:gridCol w:w="9671"/>
        <w:gridCol w:w="340"/>
        <w:gridCol w:w="267"/>
        <w:gridCol w:w="3964"/>
      </w:tblGrid>
      <w:tr w:rsidR="001A300F" w:rsidRPr="001A300F">
        <w:trPr>
          <w:gridBefore w:val="1"/>
          <w:wBefore w:w="9" w:type="dxa"/>
          <w:trHeight w:val="300"/>
        </w:trPr>
        <w:tc>
          <w:tcPr>
            <w:tcW w:w="99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8D8D8"/>
            <w:noWrap/>
            <w:vAlign w:val="center"/>
          </w:tcPr>
          <w:p w:rsidR="001A300F" w:rsidRPr="001A300F" w:rsidRDefault="001A300F" w:rsidP="001A300F">
            <w:pPr>
              <w:spacing w:after="0"/>
              <w:rPr>
                <w:rFonts w:ascii="Cambria" w:eastAsia="Times New Roman" w:hAnsi="Cambria" w:cs="Times New Roman"/>
                <w:b/>
                <w:bCs/>
                <w:color w:val="000000"/>
                <w:sz w:val="23"/>
                <w:szCs w:val="23"/>
              </w:rPr>
            </w:pPr>
            <w:r w:rsidRPr="001A300F">
              <w:rPr>
                <w:rFonts w:ascii="Cambria" w:eastAsia="Times New Roman" w:hAnsi="Cambria" w:cs="Times New Roman"/>
                <w:b/>
                <w:bCs/>
                <w:color w:val="000000"/>
                <w:sz w:val="23"/>
                <w:szCs w:val="23"/>
              </w:rPr>
              <w:t>Unit Title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A300F" w:rsidRPr="001A300F" w:rsidRDefault="001A300F" w:rsidP="001A300F">
            <w:pPr>
              <w:spacing w:after="0"/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</w:pPr>
          </w:p>
        </w:tc>
        <w:tc>
          <w:tcPr>
            <w:tcW w:w="42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8D8D8"/>
            <w:noWrap/>
            <w:vAlign w:val="center"/>
          </w:tcPr>
          <w:p w:rsidR="001A300F" w:rsidRPr="001A300F" w:rsidRDefault="002B2F5A" w:rsidP="001A300F">
            <w:pPr>
              <w:spacing w:after="0"/>
              <w:rPr>
                <w:rFonts w:ascii="Cambria" w:eastAsia="Times New Roman" w:hAnsi="Cambria" w:cs="Times New Roman"/>
                <w:b/>
                <w:bCs/>
                <w:color w:val="000000"/>
                <w:sz w:val="23"/>
                <w:szCs w:val="23"/>
              </w:rPr>
            </w:pPr>
            <w:r>
              <w:rPr>
                <w:rFonts w:ascii="Cambria" w:eastAsia="Times New Roman" w:hAnsi="Cambria" w:cs="Times New Roman"/>
                <w:b/>
                <w:bCs/>
                <w:noProof/>
                <w:color w:val="000000"/>
                <w:sz w:val="23"/>
                <w:szCs w:val="23"/>
                <w:lang w:eastAsia="zh-TW"/>
              </w:rPr>
              <w:pict>
                <v:shapetype id="_x0000_t202" coordsize="21600,21600" o:spt="202" path="m0,0l0,21600,21600,21600,21600,0xe">
                  <v:stroke joinstyle="miter"/>
                  <v:path gradientshapeok="t" o:connecttype="rect"/>
                </v:shapetype>
                <v:shape id="_x0000_s1026" type="#_x0000_t202" style="position:absolute;margin-left:118.05pt;margin-top:-25.7pt;width:121.8pt;height:31.25pt;z-index:251660288;mso-height-percent:200;mso-position-horizontal-relative:text;mso-position-vertical-relative:text;mso-height-percent:200;mso-width-relative:margin;mso-height-relative:margin" filled="f" stroked="f">
                  <v:textbox style="mso-fit-shape-to-text:t">
                    <w:txbxContent>
                      <w:p w:rsidR="00181508" w:rsidRPr="00181508" w:rsidRDefault="00181508">
                        <w:pPr>
                          <w:rPr>
                            <w:rFonts w:asciiTheme="majorHAnsi" w:hAnsiTheme="majorHAnsi"/>
                            <w:sz w:val="24"/>
                            <w:szCs w:val="24"/>
                          </w:rPr>
                        </w:pPr>
                        <w:r w:rsidRPr="00181508">
                          <w:rPr>
                            <w:rFonts w:asciiTheme="majorHAnsi" w:hAnsiTheme="majorHAnsi"/>
                            <w:sz w:val="24"/>
                            <w:szCs w:val="24"/>
                          </w:rPr>
                          <w:t xml:space="preserve">Allison </w:t>
                        </w:r>
                        <w:proofErr w:type="spellStart"/>
                        <w:r w:rsidRPr="00181508">
                          <w:rPr>
                            <w:rFonts w:asciiTheme="majorHAnsi" w:hAnsiTheme="majorHAnsi"/>
                            <w:sz w:val="24"/>
                            <w:szCs w:val="24"/>
                          </w:rPr>
                          <w:t>Searfus</w:t>
                        </w:r>
                        <w:proofErr w:type="spellEnd"/>
                      </w:p>
                    </w:txbxContent>
                  </v:textbox>
                </v:shape>
              </w:pict>
            </w:r>
            <w:r w:rsidR="001A300F" w:rsidRPr="001A300F">
              <w:rPr>
                <w:rFonts w:ascii="Cambria" w:eastAsia="Times New Roman" w:hAnsi="Cambria" w:cs="Times New Roman"/>
                <w:b/>
                <w:bCs/>
                <w:color w:val="000000"/>
                <w:sz w:val="23"/>
                <w:szCs w:val="23"/>
              </w:rPr>
              <w:t>Subject</w:t>
            </w:r>
          </w:p>
        </w:tc>
      </w:tr>
      <w:tr w:rsidR="001A300F" w:rsidRPr="001A300F">
        <w:trPr>
          <w:gridBefore w:val="1"/>
          <w:wBefore w:w="9" w:type="dxa"/>
          <w:trHeight w:val="300"/>
        </w:trPr>
        <w:tc>
          <w:tcPr>
            <w:tcW w:w="2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1A300F" w:rsidRPr="001A300F" w:rsidRDefault="001A300F" w:rsidP="001A300F">
            <w:pPr>
              <w:spacing w:after="0"/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</w:pPr>
            <w:r w:rsidRPr="001A300F"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  <w:t> </w:t>
            </w:r>
          </w:p>
        </w:tc>
        <w:tc>
          <w:tcPr>
            <w:tcW w:w="9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300F" w:rsidRPr="001A300F" w:rsidRDefault="00AD7B3F" w:rsidP="001A300F">
            <w:pPr>
              <w:spacing w:after="0"/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</w:pPr>
            <w:r w:rsidRPr="001A300F"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  <w:t>Examining Government Control and Cultural Resistance Through Prohibition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A300F" w:rsidRPr="001A300F" w:rsidRDefault="001A300F" w:rsidP="001A300F">
            <w:pPr>
              <w:spacing w:after="0"/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</w:pPr>
          </w:p>
        </w:tc>
        <w:tc>
          <w:tcPr>
            <w:tcW w:w="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1A300F" w:rsidRPr="001A300F" w:rsidRDefault="001A300F" w:rsidP="001A300F">
            <w:pPr>
              <w:spacing w:after="0"/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</w:pPr>
            <w:r w:rsidRPr="001A300F"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  <w:t> </w:t>
            </w:r>
          </w:p>
        </w:tc>
        <w:tc>
          <w:tcPr>
            <w:tcW w:w="3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300F" w:rsidRPr="001A300F" w:rsidRDefault="009B2562" w:rsidP="001A300F">
            <w:pPr>
              <w:spacing w:after="0"/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</w:pPr>
            <w:r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  <w:t>Social Studies</w:t>
            </w:r>
          </w:p>
        </w:tc>
      </w:tr>
      <w:tr w:rsidR="001A300F" w:rsidRPr="001A300F">
        <w:trPr>
          <w:gridBefore w:val="1"/>
          <w:wBefore w:w="9" w:type="dxa"/>
          <w:trHeight w:val="300"/>
        </w:trPr>
        <w:tc>
          <w:tcPr>
            <w:tcW w:w="2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A300F" w:rsidRPr="001A300F" w:rsidRDefault="001A300F" w:rsidP="001A300F">
            <w:pPr>
              <w:spacing w:after="0"/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</w:pPr>
          </w:p>
        </w:tc>
        <w:tc>
          <w:tcPr>
            <w:tcW w:w="9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A300F" w:rsidRPr="001A300F" w:rsidRDefault="001A300F" w:rsidP="001A300F">
            <w:pPr>
              <w:spacing w:after="0"/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A300F" w:rsidRPr="001A300F" w:rsidRDefault="001A300F" w:rsidP="001A300F">
            <w:pPr>
              <w:spacing w:after="0"/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A300F" w:rsidRPr="001A300F" w:rsidRDefault="001A300F" w:rsidP="001A300F">
            <w:pPr>
              <w:spacing w:after="0"/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</w:pPr>
          </w:p>
        </w:tc>
        <w:tc>
          <w:tcPr>
            <w:tcW w:w="3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A300F" w:rsidRPr="001A300F" w:rsidRDefault="001A300F" w:rsidP="001A300F">
            <w:pPr>
              <w:spacing w:after="0"/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</w:pPr>
          </w:p>
        </w:tc>
      </w:tr>
      <w:tr w:rsidR="001A300F" w:rsidRPr="001A300F">
        <w:trPr>
          <w:gridBefore w:val="1"/>
          <w:wBefore w:w="9" w:type="dxa"/>
          <w:trHeight w:val="285"/>
        </w:trPr>
        <w:tc>
          <w:tcPr>
            <w:tcW w:w="99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8D8D8"/>
            <w:noWrap/>
            <w:vAlign w:val="center"/>
          </w:tcPr>
          <w:p w:rsidR="001A300F" w:rsidRPr="001A300F" w:rsidRDefault="001A300F" w:rsidP="001A300F">
            <w:pPr>
              <w:spacing w:after="0"/>
              <w:rPr>
                <w:rFonts w:ascii="Cambria" w:eastAsia="Times New Roman" w:hAnsi="Cambria" w:cs="Times New Roman"/>
                <w:b/>
                <w:bCs/>
                <w:color w:val="000000"/>
                <w:sz w:val="23"/>
                <w:szCs w:val="23"/>
              </w:rPr>
            </w:pPr>
            <w:r w:rsidRPr="001A300F">
              <w:rPr>
                <w:rFonts w:ascii="Cambria" w:eastAsia="Times New Roman" w:hAnsi="Cambria" w:cs="Times New Roman"/>
                <w:b/>
                <w:bCs/>
                <w:color w:val="000000"/>
                <w:sz w:val="23"/>
                <w:szCs w:val="23"/>
              </w:rPr>
              <w:t>Lesson Title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A300F" w:rsidRPr="001A300F" w:rsidRDefault="001A300F" w:rsidP="001A300F">
            <w:pPr>
              <w:spacing w:after="0"/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</w:pPr>
          </w:p>
        </w:tc>
        <w:tc>
          <w:tcPr>
            <w:tcW w:w="42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8D8D8"/>
            <w:noWrap/>
            <w:vAlign w:val="center"/>
          </w:tcPr>
          <w:p w:rsidR="001A300F" w:rsidRPr="001A300F" w:rsidRDefault="001A300F" w:rsidP="001A300F">
            <w:pPr>
              <w:spacing w:after="0"/>
              <w:rPr>
                <w:rFonts w:ascii="Cambria" w:eastAsia="Times New Roman" w:hAnsi="Cambria" w:cs="Times New Roman"/>
                <w:b/>
                <w:bCs/>
                <w:color w:val="000000"/>
                <w:sz w:val="23"/>
                <w:szCs w:val="23"/>
              </w:rPr>
            </w:pPr>
            <w:r w:rsidRPr="001A300F">
              <w:rPr>
                <w:rFonts w:ascii="Cambria" w:eastAsia="Times New Roman" w:hAnsi="Cambria" w:cs="Times New Roman"/>
                <w:b/>
                <w:bCs/>
                <w:color w:val="000000"/>
                <w:sz w:val="23"/>
                <w:szCs w:val="23"/>
              </w:rPr>
              <w:t>Age/Grade Level</w:t>
            </w:r>
          </w:p>
        </w:tc>
      </w:tr>
      <w:tr w:rsidR="001A300F" w:rsidRPr="001A300F">
        <w:trPr>
          <w:gridBefore w:val="1"/>
          <w:wBefore w:w="9" w:type="dxa"/>
          <w:trHeight w:val="285"/>
        </w:trPr>
        <w:tc>
          <w:tcPr>
            <w:tcW w:w="2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1A300F" w:rsidRPr="001A300F" w:rsidRDefault="001A300F" w:rsidP="001A300F">
            <w:pPr>
              <w:spacing w:after="0"/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</w:pPr>
            <w:r w:rsidRPr="001A300F"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  <w:t> </w:t>
            </w:r>
          </w:p>
        </w:tc>
        <w:tc>
          <w:tcPr>
            <w:tcW w:w="9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300F" w:rsidRPr="001A300F" w:rsidRDefault="005414AE" w:rsidP="001A300F">
            <w:pPr>
              <w:spacing w:after="0"/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</w:pPr>
            <w:r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  <w:t xml:space="preserve">Enforcement of Prohibition </w:t>
            </w:r>
            <w:r w:rsidR="008D14FD"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  <w:t>in the context of cultural resistance. (Day 4)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A300F" w:rsidRPr="001A300F" w:rsidRDefault="001A300F" w:rsidP="001A300F">
            <w:pPr>
              <w:spacing w:after="0"/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</w:pPr>
          </w:p>
        </w:tc>
        <w:tc>
          <w:tcPr>
            <w:tcW w:w="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1A300F" w:rsidRPr="001A300F" w:rsidRDefault="001A300F" w:rsidP="001A300F">
            <w:pPr>
              <w:spacing w:after="0"/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</w:pPr>
            <w:r w:rsidRPr="001A300F"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  <w:t> </w:t>
            </w:r>
          </w:p>
        </w:tc>
        <w:tc>
          <w:tcPr>
            <w:tcW w:w="3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300F" w:rsidRPr="001A300F" w:rsidRDefault="009B2562" w:rsidP="001A300F">
            <w:pPr>
              <w:spacing w:after="0"/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</w:pPr>
            <w:r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  <w:t>10</w:t>
            </w:r>
            <w:r w:rsidRPr="009B2562">
              <w:rPr>
                <w:rFonts w:ascii="Cambria" w:eastAsia="Times New Roman" w:hAnsi="Cambria" w:cs="Times New Roman"/>
                <w:color w:val="000000"/>
                <w:sz w:val="23"/>
                <w:szCs w:val="23"/>
                <w:vertAlign w:val="superscript"/>
              </w:rPr>
              <w:t>th</w:t>
            </w:r>
            <w:r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  <w:t xml:space="preserve"> Grade</w:t>
            </w:r>
          </w:p>
        </w:tc>
      </w:tr>
      <w:tr w:rsidR="001A300F" w:rsidRPr="001A300F">
        <w:trPr>
          <w:gridBefore w:val="1"/>
          <w:wBefore w:w="9" w:type="dxa"/>
          <w:trHeight w:val="285"/>
        </w:trPr>
        <w:tc>
          <w:tcPr>
            <w:tcW w:w="2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A300F" w:rsidRPr="001A300F" w:rsidRDefault="001A300F" w:rsidP="001A300F">
            <w:pPr>
              <w:spacing w:after="0"/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</w:pPr>
          </w:p>
        </w:tc>
        <w:tc>
          <w:tcPr>
            <w:tcW w:w="9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A300F" w:rsidRPr="001A300F" w:rsidRDefault="001A300F" w:rsidP="001A300F">
            <w:pPr>
              <w:spacing w:after="0"/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A300F" w:rsidRPr="001A300F" w:rsidRDefault="001A300F" w:rsidP="001A300F">
            <w:pPr>
              <w:spacing w:after="0"/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A300F" w:rsidRPr="001A300F" w:rsidRDefault="001A300F" w:rsidP="001A300F">
            <w:pPr>
              <w:spacing w:after="0"/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</w:pPr>
          </w:p>
        </w:tc>
        <w:tc>
          <w:tcPr>
            <w:tcW w:w="3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A300F" w:rsidRPr="001A300F" w:rsidRDefault="001A300F" w:rsidP="001A300F">
            <w:pPr>
              <w:spacing w:after="0"/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</w:pPr>
          </w:p>
        </w:tc>
      </w:tr>
      <w:tr w:rsidR="001A300F" w:rsidRPr="001A300F">
        <w:trPr>
          <w:gridBefore w:val="1"/>
          <w:wBefore w:w="9" w:type="dxa"/>
          <w:trHeight w:val="285"/>
        </w:trPr>
        <w:tc>
          <w:tcPr>
            <w:tcW w:w="99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8D8D8"/>
            <w:noWrap/>
            <w:vAlign w:val="center"/>
          </w:tcPr>
          <w:p w:rsidR="001A300F" w:rsidRPr="001A300F" w:rsidRDefault="001A300F" w:rsidP="001A300F">
            <w:pPr>
              <w:spacing w:after="0"/>
              <w:rPr>
                <w:rFonts w:ascii="Cambria" w:eastAsia="Times New Roman" w:hAnsi="Cambria" w:cs="Times New Roman"/>
                <w:b/>
                <w:bCs/>
                <w:color w:val="000000"/>
                <w:sz w:val="23"/>
                <w:szCs w:val="23"/>
              </w:rPr>
            </w:pPr>
            <w:r w:rsidRPr="001A300F">
              <w:rPr>
                <w:rFonts w:ascii="Cambria" w:eastAsia="Times New Roman" w:hAnsi="Cambria" w:cs="Times New Roman"/>
                <w:b/>
                <w:bCs/>
                <w:color w:val="000000"/>
                <w:sz w:val="23"/>
                <w:szCs w:val="23"/>
              </w:rPr>
              <w:t>Purpose/Rationale for lesson: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A300F" w:rsidRPr="001A300F" w:rsidRDefault="001A300F" w:rsidP="001A300F">
            <w:pPr>
              <w:spacing w:after="0"/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</w:pPr>
          </w:p>
        </w:tc>
        <w:tc>
          <w:tcPr>
            <w:tcW w:w="42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8D8D8"/>
            <w:noWrap/>
            <w:vAlign w:val="center"/>
          </w:tcPr>
          <w:p w:rsidR="001A300F" w:rsidRPr="001A300F" w:rsidRDefault="001A300F" w:rsidP="001A300F">
            <w:pPr>
              <w:spacing w:after="0"/>
              <w:rPr>
                <w:rFonts w:ascii="Cambria" w:eastAsia="Times New Roman" w:hAnsi="Cambria" w:cs="Times New Roman"/>
                <w:b/>
                <w:bCs/>
                <w:color w:val="000000"/>
                <w:sz w:val="23"/>
                <w:szCs w:val="23"/>
              </w:rPr>
            </w:pPr>
            <w:r w:rsidRPr="001A300F">
              <w:rPr>
                <w:rFonts w:ascii="Cambria" w:eastAsia="Times New Roman" w:hAnsi="Cambria" w:cs="Times New Roman"/>
                <w:b/>
                <w:bCs/>
                <w:color w:val="000000"/>
                <w:sz w:val="23"/>
                <w:szCs w:val="23"/>
              </w:rPr>
              <w:t>Estimated Lesson Time</w:t>
            </w:r>
          </w:p>
        </w:tc>
      </w:tr>
      <w:tr w:rsidR="001A300F" w:rsidRPr="001A300F">
        <w:trPr>
          <w:gridBefore w:val="1"/>
          <w:wBefore w:w="9" w:type="dxa"/>
          <w:trHeight w:val="570"/>
        </w:trPr>
        <w:tc>
          <w:tcPr>
            <w:tcW w:w="2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1A300F" w:rsidRPr="001A300F" w:rsidRDefault="001A300F" w:rsidP="001A300F">
            <w:pPr>
              <w:spacing w:after="0"/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</w:pPr>
            <w:r w:rsidRPr="001A300F"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  <w:t> </w:t>
            </w:r>
          </w:p>
        </w:tc>
        <w:tc>
          <w:tcPr>
            <w:tcW w:w="9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300F" w:rsidRPr="001A300F" w:rsidRDefault="003D4714" w:rsidP="003D4714">
            <w:pPr>
              <w:spacing w:after="0"/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</w:pPr>
            <w:r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  <w:t xml:space="preserve">To provide context </w:t>
            </w:r>
            <w:r w:rsidR="00B2009F"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  <w:t>about cultural changes which occurred throughout America</w:t>
            </w:r>
            <w:r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  <w:t xml:space="preserve"> </w:t>
            </w:r>
            <w:r w:rsidR="00B2009F"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  <w:t>during</w:t>
            </w:r>
            <w:r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  <w:t xml:space="preserve"> </w:t>
            </w:r>
            <w:r w:rsidR="00B2009F"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  <w:t>Prohibition</w:t>
            </w:r>
            <w:r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  <w:t xml:space="preserve"> and</w:t>
            </w:r>
            <w:r w:rsidR="00B2009F"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  <w:t xml:space="preserve"> </w:t>
            </w:r>
            <w:r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  <w:t xml:space="preserve">to </w:t>
            </w:r>
            <w:r w:rsidR="00B2009F"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  <w:t>investigate</w:t>
            </w:r>
            <w:r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  <w:t xml:space="preserve"> the </w:t>
            </w:r>
            <w:r w:rsidR="00B2009F"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  <w:t xml:space="preserve">enforcement of the </w:t>
            </w:r>
            <w:r w:rsidR="00D04239"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  <w:t>18</w:t>
            </w:r>
            <w:r w:rsidR="00D04239" w:rsidRPr="00B2009F">
              <w:rPr>
                <w:rFonts w:ascii="Cambria" w:eastAsia="Times New Roman" w:hAnsi="Cambria" w:cs="Times New Roman"/>
                <w:color w:val="000000"/>
                <w:sz w:val="23"/>
                <w:szCs w:val="23"/>
                <w:vertAlign w:val="superscript"/>
              </w:rPr>
              <w:t>th</w:t>
            </w:r>
            <w:r w:rsidR="00D04239"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  <w:t xml:space="preserve"> Amendment</w:t>
            </w:r>
            <w:r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  <w:t xml:space="preserve"> in the face of cultural resistance.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A300F" w:rsidRPr="001A300F" w:rsidRDefault="001A300F" w:rsidP="001A300F">
            <w:pPr>
              <w:spacing w:after="0"/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</w:pPr>
          </w:p>
        </w:tc>
        <w:tc>
          <w:tcPr>
            <w:tcW w:w="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1A300F" w:rsidRPr="001A300F" w:rsidRDefault="001A300F" w:rsidP="001A300F">
            <w:pPr>
              <w:spacing w:after="0"/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</w:pPr>
            <w:r w:rsidRPr="001A300F"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  <w:t> </w:t>
            </w:r>
          </w:p>
        </w:tc>
        <w:tc>
          <w:tcPr>
            <w:tcW w:w="3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A300F" w:rsidRPr="001A300F" w:rsidRDefault="009B2562" w:rsidP="001A300F">
            <w:pPr>
              <w:spacing w:after="0"/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</w:pPr>
            <w:r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  <w:t>90 minutes</w:t>
            </w:r>
          </w:p>
        </w:tc>
      </w:tr>
      <w:tr w:rsidR="001A300F" w:rsidRPr="001A300F">
        <w:trPr>
          <w:gridBefore w:val="1"/>
          <w:wBefore w:w="9" w:type="dxa"/>
          <w:trHeight w:val="285"/>
        </w:trPr>
        <w:tc>
          <w:tcPr>
            <w:tcW w:w="2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A300F" w:rsidRPr="001A300F" w:rsidRDefault="001A300F" w:rsidP="001A300F">
            <w:pPr>
              <w:spacing w:after="0"/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</w:pPr>
          </w:p>
        </w:tc>
        <w:tc>
          <w:tcPr>
            <w:tcW w:w="9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A300F" w:rsidRPr="001A300F" w:rsidRDefault="001A300F" w:rsidP="001A300F">
            <w:pPr>
              <w:spacing w:after="0"/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A300F" w:rsidRPr="001A300F" w:rsidRDefault="001A300F" w:rsidP="001A300F">
            <w:pPr>
              <w:spacing w:after="0"/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A300F" w:rsidRPr="001A300F" w:rsidRDefault="001A300F" w:rsidP="001A300F">
            <w:pPr>
              <w:spacing w:after="0"/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</w:pPr>
          </w:p>
        </w:tc>
        <w:tc>
          <w:tcPr>
            <w:tcW w:w="3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A300F" w:rsidRPr="001A300F" w:rsidRDefault="001A300F" w:rsidP="001A300F">
            <w:pPr>
              <w:spacing w:after="0"/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</w:pPr>
          </w:p>
        </w:tc>
      </w:tr>
      <w:tr w:rsidR="001A300F" w:rsidRPr="001A300F">
        <w:trPr>
          <w:gridBefore w:val="1"/>
          <w:wBefore w:w="9" w:type="dxa"/>
          <w:trHeight w:val="285"/>
        </w:trPr>
        <w:tc>
          <w:tcPr>
            <w:tcW w:w="145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8D8D8"/>
            <w:noWrap/>
            <w:vAlign w:val="center"/>
          </w:tcPr>
          <w:p w:rsidR="001A300F" w:rsidRPr="001A300F" w:rsidRDefault="001A300F" w:rsidP="001A300F">
            <w:pPr>
              <w:spacing w:after="0"/>
              <w:rPr>
                <w:rFonts w:ascii="Cambria" w:eastAsia="Times New Roman" w:hAnsi="Cambria" w:cs="Times New Roman"/>
                <w:b/>
                <w:bCs/>
                <w:color w:val="000000"/>
                <w:sz w:val="23"/>
                <w:szCs w:val="23"/>
              </w:rPr>
            </w:pPr>
            <w:r w:rsidRPr="001A300F">
              <w:rPr>
                <w:rFonts w:ascii="Cambria" w:eastAsia="Times New Roman" w:hAnsi="Cambria" w:cs="Times New Roman"/>
                <w:b/>
                <w:bCs/>
                <w:color w:val="000000"/>
                <w:sz w:val="23"/>
                <w:szCs w:val="23"/>
              </w:rPr>
              <w:t>Curriculum Framing Questions:</w:t>
            </w:r>
          </w:p>
        </w:tc>
      </w:tr>
      <w:tr w:rsidR="001A300F" w:rsidRPr="001A300F">
        <w:trPr>
          <w:gridBefore w:val="1"/>
          <w:wBefore w:w="9" w:type="dxa"/>
          <w:trHeight w:val="285"/>
        </w:trPr>
        <w:tc>
          <w:tcPr>
            <w:tcW w:w="145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2F2F2"/>
            <w:vAlign w:val="center"/>
          </w:tcPr>
          <w:p w:rsidR="001A300F" w:rsidRPr="001A300F" w:rsidRDefault="001A300F" w:rsidP="001A300F">
            <w:pPr>
              <w:spacing w:after="0"/>
              <w:rPr>
                <w:rFonts w:ascii="Cambria" w:eastAsia="Times New Roman" w:hAnsi="Cambria" w:cs="Times New Roman"/>
                <w:i/>
                <w:iCs/>
                <w:color w:val="000000"/>
                <w:sz w:val="23"/>
                <w:szCs w:val="23"/>
              </w:rPr>
            </w:pPr>
            <w:r w:rsidRPr="001A300F">
              <w:rPr>
                <w:rFonts w:ascii="Cambria" w:eastAsia="Times New Roman" w:hAnsi="Cambria" w:cs="Times New Roman"/>
                <w:i/>
                <w:iCs/>
                <w:color w:val="000000"/>
                <w:sz w:val="23"/>
                <w:szCs w:val="23"/>
              </w:rPr>
              <w:t xml:space="preserve">Essential Question: </w:t>
            </w:r>
          </w:p>
        </w:tc>
      </w:tr>
      <w:tr w:rsidR="001A300F" w:rsidRPr="001A300F">
        <w:trPr>
          <w:gridBefore w:val="1"/>
          <w:wBefore w:w="9" w:type="dxa"/>
          <w:trHeight w:val="285"/>
        </w:trPr>
        <w:tc>
          <w:tcPr>
            <w:tcW w:w="26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A300F" w:rsidRPr="001A300F" w:rsidRDefault="001A300F" w:rsidP="001A300F">
            <w:pPr>
              <w:spacing w:after="0"/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</w:pPr>
            <w:r w:rsidRPr="001A300F"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  <w:t> </w:t>
            </w:r>
          </w:p>
        </w:tc>
        <w:tc>
          <w:tcPr>
            <w:tcW w:w="14242" w:type="dxa"/>
            <w:gridSpan w:val="4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A300F" w:rsidRPr="001A300F" w:rsidRDefault="001A300F" w:rsidP="001A300F">
            <w:pPr>
              <w:spacing w:after="0"/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</w:pPr>
            <w:r w:rsidRPr="001A300F"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  <w:t xml:space="preserve"> •</w:t>
            </w:r>
            <w:r w:rsidR="00AD7B3F"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  <w:t xml:space="preserve"> </w:t>
            </w:r>
            <w:r w:rsidR="00AD7B3F" w:rsidRPr="001A300F"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  <w:t>What level of control should the government have over its citizens?</w:t>
            </w:r>
          </w:p>
        </w:tc>
      </w:tr>
      <w:tr w:rsidR="001A300F" w:rsidRPr="001A300F">
        <w:trPr>
          <w:gridBefore w:val="1"/>
          <w:wBefore w:w="9" w:type="dxa"/>
          <w:trHeight w:val="285"/>
        </w:trPr>
        <w:tc>
          <w:tcPr>
            <w:tcW w:w="145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2F2F2"/>
            <w:noWrap/>
            <w:vAlign w:val="center"/>
          </w:tcPr>
          <w:p w:rsidR="001A300F" w:rsidRPr="00824F99" w:rsidRDefault="001A300F" w:rsidP="001A300F">
            <w:pPr>
              <w:spacing w:after="0"/>
              <w:rPr>
                <w:rFonts w:ascii="Cambria" w:eastAsia="Times New Roman" w:hAnsi="Cambria" w:cs="Times New Roman"/>
                <w:i/>
                <w:iCs/>
                <w:color w:val="000000"/>
                <w:sz w:val="23"/>
                <w:szCs w:val="23"/>
              </w:rPr>
            </w:pPr>
            <w:r w:rsidRPr="00824F99">
              <w:rPr>
                <w:rFonts w:ascii="Cambria" w:eastAsia="Times New Roman" w:hAnsi="Cambria" w:cs="Times New Roman"/>
                <w:i/>
                <w:iCs/>
                <w:color w:val="000000"/>
                <w:sz w:val="23"/>
                <w:szCs w:val="23"/>
              </w:rPr>
              <w:t>Unit Question:</w:t>
            </w:r>
          </w:p>
        </w:tc>
      </w:tr>
      <w:tr w:rsidR="001A300F" w:rsidRPr="001A300F">
        <w:trPr>
          <w:gridBefore w:val="1"/>
          <w:wBefore w:w="9" w:type="dxa"/>
          <w:trHeight w:val="315"/>
        </w:trPr>
        <w:tc>
          <w:tcPr>
            <w:tcW w:w="26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A300F" w:rsidRPr="00824F99" w:rsidRDefault="001A300F" w:rsidP="001A300F">
            <w:pPr>
              <w:spacing w:after="0"/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</w:pPr>
            <w:r w:rsidRPr="00824F99"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  <w:t> </w:t>
            </w:r>
          </w:p>
        </w:tc>
        <w:tc>
          <w:tcPr>
            <w:tcW w:w="14242" w:type="dxa"/>
            <w:gridSpan w:val="4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A300F" w:rsidRPr="00824F99" w:rsidRDefault="001A300F" w:rsidP="008C173E">
            <w:pPr>
              <w:spacing w:after="0"/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</w:pPr>
            <w:r w:rsidRPr="00824F99"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  <w:t xml:space="preserve">• </w:t>
            </w:r>
            <w:r w:rsidR="00824F99" w:rsidRPr="00824F99"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  <w:t>How did government control facilitate resistance?</w:t>
            </w:r>
          </w:p>
        </w:tc>
      </w:tr>
      <w:tr w:rsidR="001A300F" w:rsidRPr="001A300F">
        <w:trPr>
          <w:gridBefore w:val="1"/>
          <w:wBefore w:w="9" w:type="dxa"/>
          <w:trHeight w:val="285"/>
        </w:trPr>
        <w:tc>
          <w:tcPr>
            <w:tcW w:w="145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2F2F2"/>
            <w:noWrap/>
            <w:vAlign w:val="center"/>
          </w:tcPr>
          <w:p w:rsidR="001A300F" w:rsidRPr="00824F99" w:rsidRDefault="001A300F" w:rsidP="001A300F">
            <w:pPr>
              <w:spacing w:after="0"/>
              <w:rPr>
                <w:rFonts w:ascii="Cambria" w:eastAsia="Times New Roman" w:hAnsi="Cambria" w:cs="Times New Roman"/>
                <w:i/>
                <w:iCs/>
                <w:color w:val="000000"/>
                <w:sz w:val="23"/>
                <w:szCs w:val="23"/>
              </w:rPr>
            </w:pPr>
            <w:r w:rsidRPr="00824F99">
              <w:rPr>
                <w:rFonts w:ascii="Cambria" w:eastAsia="Times New Roman" w:hAnsi="Cambria" w:cs="Times New Roman"/>
                <w:i/>
                <w:iCs/>
                <w:color w:val="000000"/>
                <w:sz w:val="23"/>
                <w:szCs w:val="23"/>
              </w:rPr>
              <w:t>Lesson or Content Question(s):</w:t>
            </w:r>
          </w:p>
        </w:tc>
      </w:tr>
      <w:tr w:rsidR="001A300F" w:rsidRPr="001A300F">
        <w:trPr>
          <w:gridBefore w:val="1"/>
          <w:wBefore w:w="9" w:type="dxa"/>
          <w:trHeight w:val="285"/>
        </w:trPr>
        <w:tc>
          <w:tcPr>
            <w:tcW w:w="2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1A300F" w:rsidRPr="00824F99" w:rsidRDefault="001A300F" w:rsidP="001A300F">
            <w:pPr>
              <w:spacing w:after="0"/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</w:pPr>
            <w:r w:rsidRPr="00824F99"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  <w:t> </w:t>
            </w:r>
          </w:p>
        </w:tc>
        <w:tc>
          <w:tcPr>
            <w:tcW w:w="1424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A300F" w:rsidRPr="00824F99" w:rsidRDefault="001A300F" w:rsidP="008C173E">
            <w:pPr>
              <w:spacing w:after="0"/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</w:pPr>
            <w:r w:rsidRPr="00824F99"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  <w:t xml:space="preserve">• </w:t>
            </w:r>
            <w:r w:rsidR="00824F99" w:rsidRPr="00824F99"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  <w:t>What methods did society employ to resist and undermine Prohibition?</w:t>
            </w:r>
          </w:p>
          <w:p w:rsidR="00824F99" w:rsidRPr="00824F99" w:rsidRDefault="00824F99" w:rsidP="008C173E">
            <w:pPr>
              <w:spacing w:after="0"/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</w:pPr>
            <w:r w:rsidRPr="00824F99"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  <w:t>•</w:t>
            </w:r>
            <w:r w:rsidR="00D04239"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  <w:t xml:space="preserve"> </w:t>
            </w:r>
            <w:r w:rsidRPr="00824F99"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  <w:t>How was government control executed in the face of cultural resistance?</w:t>
            </w:r>
          </w:p>
        </w:tc>
      </w:tr>
      <w:tr w:rsidR="001A300F" w:rsidRPr="001A300F">
        <w:trPr>
          <w:gridBefore w:val="1"/>
          <w:wBefore w:w="9" w:type="dxa"/>
          <w:trHeight w:val="285"/>
        </w:trPr>
        <w:tc>
          <w:tcPr>
            <w:tcW w:w="2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A300F" w:rsidRPr="001A300F" w:rsidRDefault="001A300F" w:rsidP="001A300F">
            <w:pPr>
              <w:spacing w:after="0"/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</w:pPr>
          </w:p>
        </w:tc>
        <w:tc>
          <w:tcPr>
            <w:tcW w:w="9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A300F" w:rsidRPr="001A300F" w:rsidRDefault="001A300F" w:rsidP="001A300F">
            <w:pPr>
              <w:spacing w:after="0"/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A300F" w:rsidRPr="001A300F" w:rsidRDefault="001A300F" w:rsidP="001A300F">
            <w:pPr>
              <w:spacing w:after="0"/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A300F" w:rsidRPr="001A300F" w:rsidRDefault="001A300F" w:rsidP="001A300F">
            <w:pPr>
              <w:spacing w:after="0"/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</w:pPr>
          </w:p>
        </w:tc>
        <w:tc>
          <w:tcPr>
            <w:tcW w:w="3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A300F" w:rsidRPr="001A300F" w:rsidRDefault="001A300F" w:rsidP="001A300F">
            <w:pPr>
              <w:spacing w:after="0"/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</w:pPr>
          </w:p>
        </w:tc>
      </w:tr>
      <w:tr w:rsidR="001A300F" w:rsidRPr="001A300F">
        <w:trPr>
          <w:gridBefore w:val="1"/>
          <w:wBefore w:w="9" w:type="dxa"/>
          <w:trHeight w:val="285"/>
        </w:trPr>
        <w:tc>
          <w:tcPr>
            <w:tcW w:w="145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8D8D8"/>
            <w:noWrap/>
            <w:vAlign w:val="center"/>
          </w:tcPr>
          <w:p w:rsidR="001A300F" w:rsidRPr="001A300F" w:rsidRDefault="001A300F" w:rsidP="001A300F">
            <w:pPr>
              <w:spacing w:after="0"/>
              <w:rPr>
                <w:rFonts w:ascii="Cambria" w:eastAsia="Times New Roman" w:hAnsi="Cambria" w:cs="Times New Roman"/>
                <w:b/>
                <w:bCs/>
                <w:color w:val="000000"/>
                <w:sz w:val="23"/>
                <w:szCs w:val="23"/>
              </w:rPr>
            </w:pPr>
            <w:r w:rsidRPr="001A300F">
              <w:rPr>
                <w:rFonts w:ascii="Cambria" w:eastAsia="Times New Roman" w:hAnsi="Cambria" w:cs="Times New Roman"/>
                <w:b/>
                <w:bCs/>
                <w:color w:val="000000"/>
                <w:sz w:val="23"/>
                <w:szCs w:val="23"/>
              </w:rPr>
              <w:t>Goal</w:t>
            </w:r>
            <w:r w:rsidR="0043676F">
              <w:rPr>
                <w:rFonts w:ascii="Cambria" w:eastAsia="Times New Roman" w:hAnsi="Cambria" w:cs="Times New Roman"/>
                <w:b/>
                <w:bCs/>
                <w:color w:val="000000"/>
                <w:sz w:val="23"/>
                <w:szCs w:val="23"/>
              </w:rPr>
              <w:t>s</w:t>
            </w:r>
            <w:r w:rsidRPr="001A300F">
              <w:rPr>
                <w:rFonts w:ascii="Cambria" w:eastAsia="Times New Roman" w:hAnsi="Cambria" w:cs="Times New Roman"/>
                <w:b/>
                <w:bCs/>
                <w:color w:val="000000"/>
                <w:sz w:val="23"/>
                <w:szCs w:val="23"/>
              </w:rPr>
              <w:t>:</w:t>
            </w:r>
          </w:p>
        </w:tc>
      </w:tr>
      <w:tr w:rsidR="001A300F" w:rsidRPr="001A300F">
        <w:trPr>
          <w:gridBefore w:val="1"/>
          <w:wBefore w:w="9" w:type="dxa"/>
          <w:trHeight w:val="285"/>
        </w:trPr>
        <w:tc>
          <w:tcPr>
            <w:tcW w:w="267" w:type="dxa"/>
            <w:gridSpan w:val="2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1A300F" w:rsidRPr="001A300F" w:rsidRDefault="001A300F" w:rsidP="001A300F">
            <w:pPr>
              <w:spacing w:after="0"/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</w:pPr>
            <w:r w:rsidRPr="001A300F"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  <w:t> </w:t>
            </w:r>
          </w:p>
        </w:tc>
        <w:tc>
          <w:tcPr>
            <w:tcW w:w="14242" w:type="dxa"/>
            <w:gridSpan w:val="4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6A6A" w:rsidRDefault="001A300F" w:rsidP="00A51624">
            <w:pPr>
              <w:spacing w:after="0" w:line="276" w:lineRule="auto"/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</w:pPr>
            <w:r w:rsidRPr="001A300F"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  <w:t xml:space="preserve">• </w:t>
            </w:r>
            <w:r w:rsidR="00B2009F"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  <w:t>Students will understand that</w:t>
            </w:r>
            <w:r w:rsidR="0043676F"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  <w:t xml:space="preserve"> </w:t>
            </w:r>
            <w:r w:rsidR="00D04239"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  <w:t xml:space="preserve">America </w:t>
            </w:r>
            <w:r w:rsidR="003D4714"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  <w:t>underwent many cultural changes during</w:t>
            </w:r>
            <w:r w:rsidR="0043676F"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  <w:t xml:space="preserve"> the time of Prohibition.</w:t>
            </w:r>
          </w:p>
          <w:p w:rsidR="001A300F" w:rsidRPr="001A300F" w:rsidRDefault="0043676F" w:rsidP="00A51624">
            <w:pPr>
              <w:spacing w:after="0" w:line="276" w:lineRule="auto"/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</w:pPr>
            <w:r w:rsidRPr="001A300F"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  <w:t>•</w:t>
            </w:r>
            <w:r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  <w:t xml:space="preserve"> Students will understand that enforcement of Prohibition was often problematic, particularly in the face of strong cultural resistance.</w:t>
            </w:r>
            <w:r w:rsidR="00D04239"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  <w:t xml:space="preserve"> </w:t>
            </w:r>
          </w:p>
        </w:tc>
      </w:tr>
      <w:tr w:rsidR="001A300F" w:rsidRPr="001A300F">
        <w:trPr>
          <w:gridBefore w:val="1"/>
          <w:wBefore w:w="9" w:type="dxa"/>
          <w:trHeight w:val="285"/>
        </w:trPr>
        <w:tc>
          <w:tcPr>
            <w:tcW w:w="2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1A300F" w:rsidRPr="001A300F" w:rsidRDefault="001A300F" w:rsidP="001A300F">
            <w:pPr>
              <w:spacing w:after="0"/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</w:pPr>
            <w:r w:rsidRPr="001A300F"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  <w:t> </w:t>
            </w:r>
          </w:p>
        </w:tc>
        <w:tc>
          <w:tcPr>
            <w:tcW w:w="14242" w:type="dxa"/>
            <w:gridSpan w:val="4"/>
            <w:vMerge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300F" w:rsidRPr="001A300F" w:rsidRDefault="001A300F" w:rsidP="001A300F">
            <w:pPr>
              <w:spacing w:after="0"/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</w:pPr>
          </w:p>
        </w:tc>
      </w:tr>
      <w:tr w:rsidR="001A300F" w:rsidRPr="001A300F">
        <w:trPr>
          <w:gridBefore w:val="1"/>
          <w:wBefore w:w="9" w:type="dxa"/>
          <w:trHeight w:val="285"/>
        </w:trPr>
        <w:tc>
          <w:tcPr>
            <w:tcW w:w="2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1A300F" w:rsidRPr="001A300F" w:rsidRDefault="001A300F" w:rsidP="001A300F">
            <w:pPr>
              <w:spacing w:after="0"/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</w:pPr>
          </w:p>
        </w:tc>
        <w:tc>
          <w:tcPr>
            <w:tcW w:w="96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1A300F" w:rsidRPr="001A300F" w:rsidRDefault="001A300F" w:rsidP="001A300F">
            <w:pPr>
              <w:spacing w:after="0"/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1A300F" w:rsidRPr="001A300F" w:rsidRDefault="001A300F" w:rsidP="001A300F">
            <w:pPr>
              <w:spacing w:after="0"/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1A300F" w:rsidRPr="001A300F" w:rsidRDefault="001A300F" w:rsidP="001A300F">
            <w:pPr>
              <w:spacing w:after="0"/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</w:pPr>
          </w:p>
        </w:tc>
        <w:tc>
          <w:tcPr>
            <w:tcW w:w="39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1A300F" w:rsidRPr="001A300F" w:rsidRDefault="001A300F" w:rsidP="001A300F">
            <w:pPr>
              <w:spacing w:after="0"/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</w:pPr>
          </w:p>
        </w:tc>
      </w:tr>
      <w:tr w:rsidR="001A300F" w:rsidRPr="001A300F">
        <w:trPr>
          <w:gridBefore w:val="1"/>
          <w:wBefore w:w="9" w:type="dxa"/>
          <w:trHeight w:val="285"/>
        </w:trPr>
        <w:tc>
          <w:tcPr>
            <w:tcW w:w="14509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D8D8D8"/>
            <w:noWrap/>
            <w:vAlign w:val="center"/>
          </w:tcPr>
          <w:p w:rsidR="001A300F" w:rsidRPr="001A300F" w:rsidRDefault="001A300F" w:rsidP="001A300F">
            <w:pPr>
              <w:spacing w:after="0"/>
              <w:rPr>
                <w:rFonts w:ascii="Cambria" w:eastAsia="Times New Roman" w:hAnsi="Cambria" w:cs="Times New Roman"/>
                <w:b/>
                <w:bCs/>
                <w:color w:val="000000"/>
                <w:sz w:val="23"/>
                <w:szCs w:val="23"/>
              </w:rPr>
            </w:pPr>
            <w:r w:rsidRPr="001A300F">
              <w:rPr>
                <w:rFonts w:ascii="Cambria" w:eastAsia="Times New Roman" w:hAnsi="Cambria" w:cs="Times New Roman"/>
                <w:b/>
                <w:bCs/>
                <w:color w:val="000000"/>
                <w:sz w:val="23"/>
                <w:szCs w:val="23"/>
              </w:rPr>
              <w:t>Learning Objective(s):</w:t>
            </w:r>
          </w:p>
        </w:tc>
      </w:tr>
      <w:tr w:rsidR="008D28CB" w:rsidRPr="001A300F">
        <w:trPr>
          <w:gridBefore w:val="1"/>
          <w:wBefore w:w="9" w:type="dxa"/>
          <w:trHeight w:val="285"/>
        </w:trPr>
        <w:tc>
          <w:tcPr>
            <w:tcW w:w="2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D28CB" w:rsidRPr="001A300F" w:rsidRDefault="008D28CB" w:rsidP="008D243F">
            <w:pPr>
              <w:spacing w:after="0" w:line="276" w:lineRule="auto"/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</w:pPr>
            <w:r w:rsidRPr="001A300F"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  <w:t> </w:t>
            </w:r>
          </w:p>
        </w:tc>
        <w:tc>
          <w:tcPr>
            <w:tcW w:w="14242" w:type="dxa"/>
            <w:gridSpan w:val="4"/>
            <w:vMerge w:val="restart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D28CB" w:rsidRDefault="00FA0F43" w:rsidP="00A51624">
            <w:pPr>
              <w:spacing w:after="0" w:line="276" w:lineRule="auto"/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</w:pPr>
            <w:r w:rsidRPr="001A300F"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  <w:t>•</w:t>
            </w:r>
            <w:r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  <w:t xml:space="preserve"> Students will be able to </w:t>
            </w:r>
            <w:r w:rsidR="006E5ADD"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  <w:t>knowledgably present information about their resistance group to the class.</w:t>
            </w:r>
          </w:p>
          <w:p w:rsidR="006E5ADD" w:rsidRDefault="006E5ADD" w:rsidP="00A51624">
            <w:pPr>
              <w:spacing w:after="0" w:line="276" w:lineRule="auto"/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</w:pPr>
            <w:r w:rsidRPr="001A300F"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  <w:t>•</w:t>
            </w:r>
            <w:r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  <w:t xml:space="preserve"> Students will be able to connect Prohibition to the larger cultural context of America during the 1920s.</w:t>
            </w:r>
          </w:p>
          <w:p w:rsidR="006E5ADD" w:rsidRDefault="006E5ADD" w:rsidP="00A51624">
            <w:pPr>
              <w:spacing w:after="0" w:line="276" w:lineRule="auto"/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</w:pPr>
            <w:r w:rsidRPr="001A300F"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  <w:t>•</w:t>
            </w:r>
            <w:r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  <w:t xml:space="preserve"> Students will read and synthesize information about the enforcement of prohibition.</w:t>
            </w:r>
          </w:p>
          <w:p w:rsidR="008D28CB" w:rsidRPr="001A300F" w:rsidRDefault="006E5ADD" w:rsidP="00A51624">
            <w:pPr>
              <w:spacing w:after="0" w:line="276" w:lineRule="auto"/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</w:pPr>
            <w:r w:rsidRPr="001A300F"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  <w:t>•</w:t>
            </w:r>
            <w:r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  <w:t xml:space="preserve"> Students will plot speakeasie</w:t>
            </w:r>
            <w:r w:rsidR="00883900"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  <w:t xml:space="preserve">s </w:t>
            </w:r>
            <w:r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  <w:t>on a map of Harlem</w:t>
            </w:r>
            <w:r w:rsidR="00B918D7"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  <w:t>, New York</w:t>
            </w:r>
            <w:r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  <w:t xml:space="preserve"> in order to </w:t>
            </w:r>
            <w:r w:rsidR="002F3900"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  <w:t>comprehend</w:t>
            </w:r>
            <w:r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  <w:t xml:space="preserve"> the</w:t>
            </w:r>
            <w:r w:rsidR="00B918D7"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  <w:t xml:space="preserve"> substantial challenge of enforcing prohibition on a</w:t>
            </w:r>
            <w:r w:rsidR="00883900"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  <w:t xml:space="preserve"> </w:t>
            </w:r>
            <w:r w:rsidR="00B918D7"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  <w:t>larger scale.</w:t>
            </w:r>
          </w:p>
        </w:tc>
      </w:tr>
      <w:tr w:rsidR="008D28CB" w:rsidRPr="001A300F">
        <w:trPr>
          <w:gridBefore w:val="1"/>
          <w:wBefore w:w="9" w:type="dxa"/>
          <w:trHeight w:val="285"/>
        </w:trPr>
        <w:tc>
          <w:tcPr>
            <w:tcW w:w="26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D28CB" w:rsidRPr="001A300F" w:rsidRDefault="008D28CB" w:rsidP="008D243F">
            <w:pPr>
              <w:spacing w:after="0" w:line="276" w:lineRule="auto"/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</w:pPr>
            <w:r w:rsidRPr="001A300F"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  <w:t> </w:t>
            </w:r>
          </w:p>
        </w:tc>
        <w:tc>
          <w:tcPr>
            <w:tcW w:w="14242" w:type="dxa"/>
            <w:gridSpan w:val="4"/>
            <w:vMerge/>
            <w:tcBorders>
              <w:left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D28CB" w:rsidRPr="001A300F" w:rsidRDefault="008D28CB" w:rsidP="001A300F">
            <w:pPr>
              <w:spacing w:after="0"/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</w:pPr>
          </w:p>
        </w:tc>
      </w:tr>
      <w:tr w:rsidR="008D28CB" w:rsidRPr="001A300F">
        <w:trPr>
          <w:gridBefore w:val="1"/>
          <w:wBefore w:w="9" w:type="dxa"/>
          <w:trHeight w:val="285"/>
        </w:trPr>
        <w:tc>
          <w:tcPr>
            <w:tcW w:w="26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D28CB" w:rsidRPr="001A300F" w:rsidRDefault="008D28CB" w:rsidP="008D243F">
            <w:pPr>
              <w:spacing w:after="0" w:line="276" w:lineRule="auto"/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</w:pPr>
            <w:r w:rsidRPr="001A300F"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  <w:t> </w:t>
            </w:r>
          </w:p>
        </w:tc>
        <w:tc>
          <w:tcPr>
            <w:tcW w:w="14242" w:type="dxa"/>
            <w:gridSpan w:val="4"/>
            <w:vMerge/>
            <w:tcBorders>
              <w:left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D28CB" w:rsidRPr="001A300F" w:rsidRDefault="008D28CB" w:rsidP="001A300F">
            <w:pPr>
              <w:spacing w:after="0"/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</w:pPr>
          </w:p>
        </w:tc>
      </w:tr>
      <w:tr w:rsidR="008D28CB" w:rsidRPr="001A300F">
        <w:trPr>
          <w:gridBefore w:val="1"/>
          <w:wBefore w:w="9" w:type="dxa"/>
          <w:trHeight w:val="285"/>
        </w:trPr>
        <w:tc>
          <w:tcPr>
            <w:tcW w:w="2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8D28CB" w:rsidRPr="001A300F" w:rsidRDefault="008D28CB" w:rsidP="001A300F">
            <w:pPr>
              <w:spacing w:after="0"/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</w:pPr>
            <w:r w:rsidRPr="001A300F"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  <w:t> </w:t>
            </w:r>
          </w:p>
        </w:tc>
        <w:tc>
          <w:tcPr>
            <w:tcW w:w="14242" w:type="dxa"/>
            <w:gridSpan w:val="4"/>
            <w:vMerge/>
            <w:tcBorders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D28CB" w:rsidRPr="001A300F" w:rsidRDefault="008D28CB" w:rsidP="001A300F">
            <w:pPr>
              <w:spacing w:after="0"/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</w:pPr>
          </w:p>
        </w:tc>
      </w:tr>
      <w:tr w:rsidR="001A300F" w:rsidRPr="001A300F">
        <w:trPr>
          <w:gridBefore w:val="1"/>
          <w:wBefore w:w="9" w:type="dxa"/>
          <w:trHeight w:val="285"/>
        </w:trPr>
        <w:tc>
          <w:tcPr>
            <w:tcW w:w="2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A300F" w:rsidRPr="001A300F" w:rsidRDefault="001A300F" w:rsidP="001A300F">
            <w:pPr>
              <w:spacing w:after="0"/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</w:pPr>
          </w:p>
        </w:tc>
        <w:tc>
          <w:tcPr>
            <w:tcW w:w="9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A300F" w:rsidRPr="001A300F" w:rsidRDefault="001A300F" w:rsidP="001A300F">
            <w:pPr>
              <w:spacing w:after="0"/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A300F" w:rsidRPr="001A300F" w:rsidRDefault="001A300F" w:rsidP="001A300F">
            <w:pPr>
              <w:spacing w:after="0"/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A300F" w:rsidRPr="001A300F" w:rsidRDefault="001A300F" w:rsidP="001A300F">
            <w:pPr>
              <w:spacing w:after="0"/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</w:pPr>
          </w:p>
        </w:tc>
        <w:tc>
          <w:tcPr>
            <w:tcW w:w="3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A300F" w:rsidRPr="001A300F" w:rsidRDefault="001A300F" w:rsidP="001A300F">
            <w:pPr>
              <w:spacing w:after="0"/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</w:pPr>
          </w:p>
        </w:tc>
      </w:tr>
      <w:tr w:rsidR="001A300F" w:rsidRPr="001A300F">
        <w:trPr>
          <w:gridBefore w:val="1"/>
          <w:wBefore w:w="9" w:type="dxa"/>
          <w:trHeight w:val="285"/>
        </w:trPr>
        <w:tc>
          <w:tcPr>
            <w:tcW w:w="14509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D8D8D8"/>
            <w:noWrap/>
            <w:vAlign w:val="center"/>
          </w:tcPr>
          <w:p w:rsidR="001A300F" w:rsidRPr="001A300F" w:rsidRDefault="001A300F" w:rsidP="001A300F">
            <w:pPr>
              <w:spacing w:after="0"/>
              <w:rPr>
                <w:rFonts w:ascii="Cambria" w:eastAsia="Times New Roman" w:hAnsi="Cambria" w:cs="Times New Roman"/>
                <w:b/>
                <w:bCs/>
                <w:color w:val="000000"/>
                <w:sz w:val="23"/>
                <w:szCs w:val="23"/>
              </w:rPr>
            </w:pPr>
            <w:r w:rsidRPr="001A300F">
              <w:rPr>
                <w:rFonts w:ascii="Cambria" w:eastAsia="Times New Roman" w:hAnsi="Cambria" w:cs="Times New Roman"/>
                <w:b/>
                <w:bCs/>
                <w:color w:val="000000"/>
                <w:sz w:val="23"/>
                <w:szCs w:val="23"/>
              </w:rPr>
              <w:t>Curriculum Standard(s):</w:t>
            </w:r>
          </w:p>
        </w:tc>
      </w:tr>
      <w:tr w:rsidR="00711AB8" w:rsidRPr="001A300F">
        <w:trPr>
          <w:gridBefore w:val="1"/>
          <w:wBefore w:w="9" w:type="dxa"/>
          <w:trHeight w:val="285"/>
        </w:trPr>
        <w:tc>
          <w:tcPr>
            <w:tcW w:w="267" w:type="dxa"/>
            <w:gridSpan w:val="2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11AB8" w:rsidRPr="001A300F" w:rsidRDefault="00711AB8" w:rsidP="008D243F">
            <w:pPr>
              <w:spacing w:after="0" w:line="276" w:lineRule="auto"/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</w:pPr>
            <w:r w:rsidRPr="001A300F"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  <w:t> </w:t>
            </w:r>
          </w:p>
        </w:tc>
        <w:tc>
          <w:tcPr>
            <w:tcW w:w="14242" w:type="dxa"/>
            <w:gridSpan w:val="4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AB8" w:rsidRPr="00777DEE" w:rsidRDefault="00777DEE" w:rsidP="00777DEE">
            <w:pPr>
              <w:autoSpaceDE w:val="0"/>
              <w:autoSpaceDN w:val="0"/>
              <w:adjustRightInd w:val="0"/>
              <w:spacing w:after="0" w:line="276" w:lineRule="auto"/>
              <w:rPr>
                <w:rFonts w:asciiTheme="majorHAnsi" w:hAnsiTheme="majorHAnsi" w:cs="ArialMT"/>
                <w:sz w:val="23"/>
                <w:szCs w:val="23"/>
              </w:rPr>
            </w:pPr>
            <w:r w:rsidRPr="00777DEE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•</w:t>
            </w:r>
            <w:r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 xml:space="preserve"> </w:t>
            </w:r>
            <w:r w:rsidRPr="00777DEE">
              <w:rPr>
                <w:rFonts w:asciiTheme="majorHAnsi" w:hAnsiTheme="majorHAnsi" w:cs="ArialMT"/>
                <w:b/>
                <w:sz w:val="23"/>
                <w:szCs w:val="23"/>
              </w:rPr>
              <w:t>SS.HS.GE.02</w:t>
            </w:r>
            <w:r w:rsidRPr="00777DEE">
              <w:rPr>
                <w:rFonts w:asciiTheme="majorHAnsi" w:hAnsiTheme="majorHAnsi" w:cs="ArialMT"/>
                <w:sz w:val="23"/>
                <w:szCs w:val="23"/>
              </w:rPr>
              <w:t xml:space="preserve"> Interpret and evaluate information using complex geographic representations.</w:t>
            </w:r>
          </w:p>
          <w:p w:rsidR="00777DEE" w:rsidRPr="00777DEE" w:rsidRDefault="00777DEE" w:rsidP="00777DEE">
            <w:pPr>
              <w:autoSpaceDE w:val="0"/>
              <w:autoSpaceDN w:val="0"/>
              <w:adjustRightInd w:val="0"/>
              <w:spacing w:after="0" w:line="276" w:lineRule="auto"/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</w:pPr>
            <w:r w:rsidRPr="00777DEE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 xml:space="preserve">• </w:t>
            </w:r>
            <w:r w:rsidRPr="00777DEE">
              <w:rPr>
                <w:rFonts w:asciiTheme="majorHAnsi" w:eastAsia="Times New Roman" w:hAnsiTheme="majorHAnsi" w:cs="Times New Roman"/>
                <w:b/>
                <w:bCs/>
                <w:color w:val="000000"/>
                <w:sz w:val="23"/>
                <w:szCs w:val="23"/>
              </w:rPr>
              <w:t xml:space="preserve">SS.HS.HS.06 </w:t>
            </w:r>
            <w:r w:rsidRPr="00777DEE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Understand how individuals, issues, and events changed or significantly influenced the course of U.S. history after 1900</w:t>
            </w:r>
          </w:p>
          <w:p w:rsidR="00777DEE" w:rsidRPr="00777DEE" w:rsidRDefault="00777DEE" w:rsidP="00777DEE">
            <w:pPr>
              <w:autoSpaceDE w:val="0"/>
              <w:autoSpaceDN w:val="0"/>
              <w:adjustRightInd w:val="0"/>
              <w:spacing w:after="0" w:line="276" w:lineRule="auto"/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</w:pPr>
            <w:r w:rsidRPr="00777DEE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 xml:space="preserve">• </w:t>
            </w:r>
            <w:r w:rsidRPr="00777DEE">
              <w:rPr>
                <w:rFonts w:asciiTheme="majorHAnsi" w:eastAsia="Times New Roman" w:hAnsiTheme="majorHAnsi" w:cs="Times New Roman"/>
                <w:b/>
                <w:bCs/>
                <w:color w:val="000000"/>
                <w:sz w:val="23"/>
                <w:szCs w:val="23"/>
              </w:rPr>
              <w:t>SS.HS.HS.06.01</w:t>
            </w:r>
            <w:r w:rsidRPr="00777DEE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 xml:space="preserve"> Identify and understand the effects of 19th century reform movements on American life in the early 20th century.</w:t>
            </w:r>
          </w:p>
          <w:p w:rsidR="00777DEE" w:rsidRPr="001A300F" w:rsidRDefault="00777DEE" w:rsidP="00777DEE">
            <w:pPr>
              <w:autoSpaceDE w:val="0"/>
              <w:autoSpaceDN w:val="0"/>
              <w:adjustRightInd w:val="0"/>
              <w:spacing w:after="0" w:line="276" w:lineRule="auto"/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</w:pPr>
            <w:r w:rsidRPr="00777DEE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•</w:t>
            </w:r>
            <w:r w:rsidRPr="00777DEE">
              <w:rPr>
                <w:rFonts w:asciiTheme="majorHAnsi" w:hAnsiTheme="majorHAnsi" w:cs="ArialMT"/>
                <w:b/>
                <w:sz w:val="23"/>
                <w:szCs w:val="23"/>
              </w:rPr>
              <w:t>SS.HS.HS.06.04</w:t>
            </w:r>
            <w:r w:rsidRPr="00777DEE">
              <w:rPr>
                <w:rFonts w:asciiTheme="majorHAnsi" w:hAnsiTheme="majorHAnsi" w:cs="ArialMT"/>
                <w:sz w:val="23"/>
                <w:szCs w:val="23"/>
              </w:rPr>
              <w:t xml:space="preserve"> </w:t>
            </w:r>
            <w:r w:rsidRPr="00777DEE">
              <w:rPr>
                <w:rFonts w:asciiTheme="majorHAnsi" w:hAnsiTheme="majorHAnsi" w:cs="Arial-ItalicMT"/>
                <w:iCs/>
                <w:sz w:val="23"/>
                <w:szCs w:val="23"/>
              </w:rPr>
              <w:t xml:space="preserve">Understand the changes </w:t>
            </w:r>
            <w:r>
              <w:rPr>
                <w:rFonts w:asciiTheme="majorHAnsi" w:hAnsiTheme="majorHAnsi" w:cs="Arial-ItalicMT"/>
                <w:iCs/>
                <w:sz w:val="23"/>
                <w:szCs w:val="23"/>
              </w:rPr>
              <w:t xml:space="preserve">in </w:t>
            </w:r>
            <w:r w:rsidRPr="00777DEE">
              <w:rPr>
                <w:rFonts w:asciiTheme="majorHAnsi" w:hAnsiTheme="majorHAnsi" w:cs="Arial-ItalicMT"/>
                <w:iCs/>
                <w:sz w:val="23"/>
                <w:szCs w:val="23"/>
              </w:rPr>
              <w:t>society and culture in the early 20th century.</w:t>
            </w:r>
          </w:p>
        </w:tc>
      </w:tr>
      <w:tr w:rsidR="00711AB8" w:rsidRPr="001A300F">
        <w:trPr>
          <w:gridBefore w:val="1"/>
          <w:wBefore w:w="9" w:type="dxa"/>
          <w:trHeight w:val="285"/>
        </w:trPr>
        <w:tc>
          <w:tcPr>
            <w:tcW w:w="267" w:type="dxa"/>
            <w:gridSpan w:val="2"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11AB8" w:rsidRPr="001A300F" w:rsidRDefault="00711AB8" w:rsidP="001A300F">
            <w:pPr>
              <w:spacing w:after="0"/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</w:pPr>
            <w:r w:rsidRPr="001A300F"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  <w:t> </w:t>
            </w:r>
          </w:p>
        </w:tc>
        <w:tc>
          <w:tcPr>
            <w:tcW w:w="14242" w:type="dxa"/>
            <w:gridSpan w:val="4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1AB8" w:rsidRPr="001A300F" w:rsidRDefault="00711AB8" w:rsidP="001A300F">
            <w:pPr>
              <w:spacing w:after="0"/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</w:pPr>
          </w:p>
        </w:tc>
      </w:tr>
      <w:tr w:rsidR="001A300F" w:rsidRPr="001A300F">
        <w:trPr>
          <w:gridBefore w:val="1"/>
          <w:wBefore w:w="9" w:type="dxa"/>
          <w:trHeight w:val="285"/>
        </w:trPr>
        <w:tc>
          <w:tcPr>
            <w:tcW w:w="2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A300F" w:rsidRPr="001A300F" w:rsidRDefault="001A300F" w:rsidP="001A300F">
            <w:pPr>
              <w:spacing w:after="0"/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</w:pPr>
          </w:p>
        </w:tc>
        <w:tc>
          <w:tcPr>
            <w:tcW w:w="9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A300F" w:rsidRPr="001A300F" w:rsidRDefault="001A300F" w:rsidP="001A300F">
            <w:pPr>
              <w:spacing w:after="0"/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A300F" w:rsidRPr="001A300F" w:rsidRDefault="001A300F" w:rsidP="001A300F">
            <w:pPr>
              <w:spacing w:after="0"/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A300F" w:rsidRPr="001A300F" w:rsidRDefault="001A300F" w:rsidP="001A300F">
            <w:pPr>
              <w:spacing w:after="0"/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</w:pPr>
          </w:p>
        </w:tc>
        <w:tc>
          <w:tcPr>
            <w:tcW w:w="3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A300F" w:rsidRPr="001A300F" w:rsidRDefault="001A300F" w:rsidP="001A300F">
            <w:pPr>
              <w:spacing w:after="0"/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</w:pPr>
          </w:p>
        </w:tc>
      </w:tr>
      <w:tr w:rsidR="001A300F" w:rsidRPr="00620DB5">
        <w:trPr>
          <w:trHeight w:val="285"/>
        </w:trPr>
        <w:tc>
          <w:tcPr>
            <w:tcW w:w="1451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8D8D8"/>
            <w:noWrap/>
            <w:vAlign w:val="center"/>
          </w:tcPr>
          <w:p w:rsidR="001A300F" w:rsidRPr="00620DB5" w:rsidRDefault="001A300F" w:rsidP="0071784C">
            <w:pPr>
              <w:spacing w:after="0"/>
              <w:rPr>
                <w:rFonts w:asciiTheme="majorHAnsi" w:eastAsia="Times New Roman" w:hAnsiTheme="majorHAnsi" w:cs="Times New Roman"/>
                <w:b/>
                <w:bCs/>
                <w:color w:val="000000"/>
                <w:sz w:val="23"/>
                <w:szCs w:val="23"/>
              </w:rPr>
            </w:pPr>
            <w:r w:rsidRPr="00620DB5">
              <w:rPr>
                <w:rFonts w:asciiTheme="majorHAnsi" w:eastAsia="Times New Roman" w:hAnsiTheme="majorHAnsi" w:cs="Times New Roman"/>
                <w:b/>
                <w:bCs/>
                <w:color w:val="000000"/>
                <w:sz w:val="23"/>
                <w:szCs w:val="23"/>
              </w:rPr>
              <w:t>Background Knowledge or Skills Students Need Prior to Lesson:</w:t>
            </w:r>
          </w:p>
        </w:tc>
      </w:tr>
      <w:tr w:rsidR="00292DBB" w:rsidRPr="00620DB5">
        <w:trPr>
          <w:trHeight w:val="285"/>
        </w:trPr>
        <w:tc>
          <w:tcPr>
            <w:tcW w:w="26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92DBB" w:rsidRPr="00620DB5" w:rsidRDefault="00292DBB" w:rsidP="0071784C">
            <w:pPr>
              <w:spacing w:after="0"/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</w:pPr>
            <w:r w:rsidRPr="00620DB5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 </w:t>
            </w:r>
          </w:p>
        </w:tc>
        <w:tc>
          <w:tcPr>
            <w:tcW w:w="14251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2DBB" w:rsidRPr="00620DB5" w:rsidRDefault="00AC41F4" w:rsidP="00FA0F43">
            <w:pPr>
              <w:spacing w:after="0" w:line="276" w:lineRule="auto"/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</w:pPr>
            <w:r w:rsidRPr="00620DB5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•</w:t>
            </w:r>
            <w:r w:rsidR="00292DBB" w:rsidRPr="00620DB5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 xml:space="preserve">Knowledge </w:t>
            </w:r>
            <w:r w:rsidR="00997360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of the Temperance movement, the 18th amendment and the Volstead Act.</w:t>
            </w:r>
          </w:p>
        </w:tc>
      </w:tr>
      <w:tr w:rsidR="00292DBB" w:rsidRPr="00620DB5">
        <w:trPr>
          <w:trHeight w:val="285"/>
        </w:trPr>
        <w:tc>
          <w:tcPr>
            <w:tcW w:w="267" w:type="dxa"/>
            <w:gridSpan w:val="2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292DBB" w:rsidRPr="00620DB5" w:rsidRDefault="00292DBB" w:rsidP="0071784C">
            <w:pPr>
              <w:spacing w:after="0"/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</w:pPr>
            <w:r w:rsidRPr="00620DB5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 </w:t>
            </w:r>
          </w:p>
        </w:tc>
        <w:tc>
          <w:tcPr>
            <w:tcW w:w="14251" w:type="dxa"/>
            <w:gridSpan w:val="5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2DBB" w:rsidRPr="00620DB5" w:rsidRDefault="00292DBB" w:rsidP="00FA0F43">
            <w:pPr>
              <w:spacing w:after="0" w:line="276" w:lineRule="auto"/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</w:pPr>
            <w:r w:rsidRPr="00620DB5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• Knowledge of the pro- and anti-prohibition points of view during the early 20th century.</w:t>
            </w:r>
          </w:p>
        </w:tc>
      </w:tr>
      <w:tr w:rsidR="00292DBB" w:rsidRPr="00620DB5">
        <w:trPr>
          <w:trHeight w:val="285"/>
        </w:trPr>
        <w:tc>
          <w:tcPr>
            <w:tcW w:w="2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292DBB" w:rsidRPr="00620DB5" w:rsidRDefault="00292DBB" w:rsidP="0071784C">
            <w:pPr>
              <w:spacing w:after="0"/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</w:pPr>
            <w:r w:rsidRPr="00620DB5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 </w:t>
            </w:r>
          </w:p>
        </w:tc>
        <w:tc>
          <w:tcPr>
            <w:tcW w:w="142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2DBB" w:rsidRDefault="00292DBB" w:rsidP="00997360">
            <w:pPr>
              <w:spacing w:after="0" w:line="276" w:lineRule="auto"/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</w:pPr>
            <w:r w:rsidRPr="00620DB5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 xml:space="preserve">• Know what is meant by the terms: prohibition, alcohol, </w:t>
            </w:r>
            <w:proofErr w:type="gramStart"/>
            <w:r w:rsidRPr="00620DB5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spirits</w:t>
            </w:r>
            <w:proofErr w:type="gramEnd"/>
            <w:r w:rsidRPr="00620DB5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/liquor.</w:t>
            </w:r>
          </w:p>
          <w:p w:rsidR="00997360" w:rsidRPr="00620DB5" w:rsidRDefault="00DB14A3" w:rsidP="00997360">
            <w:pPr>
              <w:spacing w:after="0" w:line="276" w:lineRule="auto"/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</w:pPr>
            <w:r w:rsidRPr="00620DB5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•</w:t>
            </w:r>
            <w:r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 xml:space="preserve"> </w:t>
            </w:r>
            <w:r w:rsidR="00997360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Knowledge of how to read for comprehension</w:t>
            </w:r>
          </w:p>
        </w:tc>
      </w:tr>
    </w:tbl>
    <w:p w:rsidR="001A300F" w:rsidRDefault="001A300F"/>
    <w:tbl>
      <w:tblPr>
        <w:tblW w:w="14504" w:type="dxa"/>
        <w:tblInd w:w="94" w:type="dxa"/>
        <w:tblLook w:val="04A0"/>
      </w:tblPr>
      <w:tblGrid>
        <w:gridCol w:w="267"/>
        <w:gridCol w:w="5957"/>
        <w:gridCol w:w="8280"/>
      </w:tblGrid>
      <w:tr w:rsidR="001A300F" w:rsidRPr="004965A4">
        <w:trPr>
          <w:trHeight w:val="285"/>
        </w:trPr>
        <w:tc>
          <w:tcPr>
            <w:tcW w:w="62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8D8D8"/>
            <w:noWrap/>
            <w:vAlign w:val="center"/>
          </w:tcPr>
          <w:p w:rsidR="001A300F" w:rsidRPr="004965A4" w:rsidRDefault="001A300F" w:rsidP="0071784C">
            <w:pPr>
              <w:spacing w:after="0"/>
              <w:rPr>
                <w:rFonts w:asciiTheme="majorHAnsi" w:eastAsia="Times New Roman" w:hAnsiTheme="majorHAnsi" w:cs="Times New Roman"/>
                <w:b/>
                <w:bCs/>
                <w:color w:val="000000"/>
                <w:sz w:val="23"/>
                <w:szCs w:val="23"/>
              </w:rPr>
            </w:pPr>
            <w:r w:rsidRPr="004965A4">
              <w:rPr>
                <w:rFonts w:asciiTheme="majorHAnsi" w:eastAsia="Times New Roman" w:hAnsiTheme="majorHAnsi" w:cs="Times New Roman"/>
                <w:b/>
                <w:bCs/>
                <w:color w:val="000000"/>
                <w:sz w:val="23"/>
                <w:szCs w:val="23"/>
              </w:rPr>
              <w:t>Materials</w:t>
            </w:r>
          </w:p>
        </w:tc>
        <w:tc>
          <w:tcPr>
            <w:tcW w:w="8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</w:tcPr>
          <w:p w:rsidR="001A300F" w:rsidRPr="004965A4" w:rsidRDefault="001A300F" w:rsidP="0071784C">
            <w:pPr>
              <w:spacing w:after="0"/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</w:pPr>
            <w:r w:rsidRPr="004965A4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 </w:t>
            </w:r>
          </w:p>
        </w:tc>
      </w:tr>
      <w:tr w:rsidR="001A300F" w:rsidRPr="004965A4">
        <w:trPr>
          <w:trHeight w:val="285"/>
        </w:trPr>
        <w:tc>
          <w:tcPr>
            <w:tcW w:w="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1A300F" w:rsidRPr="004965A4" w:rsidRDefault="001A300F" w:rsidP="0071784C">
            <w:pPr>
              <w:spacing w:after="0"/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</w:pPr>
            <w:r w:rsidRPr="004965A4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 </w:t>
            </w:r>
          </w:p>
        </w:tc>
        <w:tc>
          <w:tcPr>
            <w:tcW w:w="5957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1A300F" w:rsidRPr="00C04078" w:rsidRDefault="00C04078" w:rsidP="00C04078">
            <w:pPr>
              <w:pStyle w:val="ListParagraph"/>
              <w:numPr>
                <w:ilvl w:val="0"/>
                <w:numId w:val="31"/>
                <w:numberingChange w:id="0" w:author="Gayle Thieman" w:date="2010-08-13T14:06:00Z" w:original=""/>
              </w:numPr>
              <w:spacing w:after="0"/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</w:pPr>
            <w:r w:rsidRPr="00C04078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Computer and computer projector</w:t>
            </w:r>
          </w:p>
        </w:tc>
        <w:tc>
          <w:tcPr>
            <w:tcW w:w="82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300F" w:rsidRPr="004965A4" w:rsidRDefault="001A300F" w:rsidP="0071784C">
            <w:pPr>
              <w:spacing w:after="0"/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</w:pPr>
          </w:p>
        </w:tc>
      </w:tr>
      <w:tr w:rsidR="00C04078" w:rsidRPr="004965A4">
        <w:trPr>
          <w:trHeight w:val="300"/>
        </w:trPr>
        <w:tc>
          <w:tcPr>
            <w:tcW w:w="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04078" w:rsidRPr="004965A4" w:rsidRDefault="00C04078" w:rsidP="0071784C">
            <w:pPr>
              <w:spacing w:after="0"/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</w:pPr>
            <w:r w:rsidRPr="004965A4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 </w:t>
            </w:r>
          </w:p>
        </w:tc>
        <w:tc>
          <w:tcPr>
            <w:tcW w:w="14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078" w:rsidRPr="00C04078" w:rsidRDefault="00C04078" w:rsidP="00C04078">
            <w:pPr>
              <w:pStyle w:val="ListParagraph"/>
              <w:numPr>
                <w:ilvl w:val="0"/>
                <w:numId w:val="30"/>
                <w:numberingChange w:id="1" w:author="Gayle Thieman" w:date="2010-08-13T14:06:00Z" w:original=""/>
              </w:numPr>
              <w:spacing w:after="0"/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 xml:space="preserve">Prepared PowerPoint </w:t>
            </w:r>
            <w:proofErr w:type="gramStart"/>
            <w:r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Presentation</w:t>
            </w:r>
            <w:ins w:id="2" w:author="Gayle Thieman" w:date="2010-08-13T14:06:00Z">
              <w:r w:rsidR="00EA2870">
                <w:rPr>
                  <w:rFonts w:asciiTheme="majorHAnsi" w:eastAsia="Times New Roman" w:hAnsiTheme="majorHAnsi" w:cs="Times New Roman"/>
                  <w:color w:val="000000"/>
                  <w:sz w:val="23"/>
                  <w:szCs w:val="23"/>
                </w:rPr>
                <w:t xml:space="preserve">  I</w:t>
              </w:r>
              <w:proofErr w:type="gramEnd"/>
              <w:r w:rsidR="00EA2870">
                <w:rPr>
                  <w:rFonts w:asciiTheme="majorHAnsi" w:eastAsia="Times New Roman" w:hAnsiTheme="majorHAnsi" w:cs="Times New Roman"/>
                  <w:color w:val="000000"/>
                  <w:sz w:val="23"/>
                  <w:szCs w:val="23"/>
                </w:rPr>
                <w:t xml:space="preserve"> need to see the power point. You </w:t>
              </w:r>
              <w:proofErr w:type="gramStart"/>
              <w:r w:rsidR="00EA2870">
                <w:rPr>
                  <w:rFonts w:asciiTheme="majorHAnsi" w:eastAsia="Times New Roman" w:hAnsiTheme="majorHAnsi" w:cs="Times New Roman"/>
                  <w:color w:val="000000"/>
                  <w:sz w:val="23"/>
                  <w:szCs w:val="23"/>
                </w:rPr>
                <w:t>can  print</w:t>
              </w:r>
              <w:proofErr w:type="gramEnd"/>
              <w:r w:rsidR="00EA2870">
                <w:rPr>
                  <w:rFonts w:asciiTheme="majorHAnsi" w:eastAsia="Times New Roman" w:hAnsiTheme="majorHAnsi" w:cs="Times New Roman"/>
                  <w:color w:val="000000"/>
                  <w:sz w:val="23"/>
                  <w:szCs w:val="23"/>
                </w:rPr>
                <w:t xml:space="preserve"> a </w:t>
              </w:r>
              <w:proofErr w:type="spellStart"/>
              <w:r w:rsidR="00EA2870">
                <w:rPr>
                  <w:rFonts w:asciiTheme="majorHAnsi" w:eastAsia="Times New Roman" w:hAnsiTheme="majorHAnsi" w:cs="Times New Roman"/>
                  <w:color w:val="000000"/>
                  <w:sz w:val="23"/>
                  <w:szCs w:val="23"/>
                </w:rPr>
                <w:t>ppt</w:t>
              </w:r>
              <w:proofErr w:type="spellEnd"/>
              <w:r w:rsidR="00EA2870">
                <w:rPr>
                  <w:rFonts w:asciiTheme="majorHAnsi" w:eastAsia="Times New Roman" w:hAnsiTheme="majorHAnsi" w:cs="Times New Roman"/>
                  <w:color w:val="000000"/>
                  <w:sz w:val="23"/>
                  <w:szCs w:val="23"/>
                </w:rPr>
                <w:t xml:space="preserve"> handout  (4-6 slides per page) and include a printed copy  or put </w:t>
              </w:r>
              <w:proofErr w:type="spellStart"/>
              <w:r w:rsidR="00EA2870">
                <w:rPr>
                  <w:rFonts w:asciiTheme="majorHAnsi" w:eastAsia="Times New Roman" w:hAnsiTheme="majorHAnsi" w:cs="Times New Roman"/>
                  <w:color w:val="000000"/>
                  <w:sz w:val="23"/>
                  <w:szCs w:val="23"/>
                </w:rPr>
                <w:t>ppt</w:t>
              </w:r>
              <w:proofErr w:type="spellEnd"/>
              <w:r w:rsidR="00EA2870">
                <w:rPr>
                  <w:rFonts w:asciiTheme="majorHAnsi" w:eastAsia="Times New Roman" w:hAnsiTheme="majorHAnsi" w:cs="Times New Roman"/>
                  <w:color w:val="000000"/>
                  <w:sz w:val="23"/>
                  <w:szCs w:val="23"/>
                </w:rPr>
                <w:t xml:space="preserve"> on wiki for now.</w:t>
              </w:r>
            </w:ins>
          </w:p>
        </w:tc>
      </w:tr>
      <w:tr w:rsidR="00C04078" w:rsidRPr="004965A4">
        <w:trPr>
          <w:trHeight w:val="305"/>
        </w:trPr>
        <w:tc>
          <w:tcPr>
            <w:tcW w:w="26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04078" w:rsidRPr="004965A4" w:rsidRDefault="00C04078" w:rsidP="0071784C">
            <w:pPr>
              <w:spacing w:after="0"/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</w:pPr>
            <w:r w:rsidRPr="004965A4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 </w:t>
            </w:r>
          </w:p>
        </w:tc>
        <w:tc>
          <w:tcPr>
            <w:tcW w:w="14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078" w:rsidRPr="00C04078" w:rsidRDefault="001324EE" w:rsidP="00C04078">
            <w:pPr>
              <w:pStyle w:val="ListParagraph"/>
              <w:numPr>
                <w:ilvl w:val="0"/>
                <w:numId w:val="30"/>
                <w:numberingChange w:id="3" w:author="Gayle Thieman" w:date="2010-08-13T14:06:00Z" w:original=""/>
              </w:numPr>
              <w:spacing w:after="0"/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Readings 1, 2, and 3</w:t>
            </w:r>
          </w:p>
        </w:tc>
      </w:tr>
      <w:tr w:rsidR="005C2795" w:rsidRPr="004965A4">
        <w:trPr>
          <w:trHeight w:val="300"/>
        </w:trPr>
        <w:tc>
          <w:tcPr>
            <w:tcW w:w="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C2795" w:rsidRPr="004965A4" w:rsidRDefault="005C2795" w:rsidP="0071784C">
            <w:pPr>
              <w:spacing w:after="0"/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</w:pPr>
            <w:r w:rsidRPr="004965A4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 </w:t>
            </w:r>
          </w:p>
        </w:tc>
        <w:tc>
          <w:tcPr>
            <w:tcW w:w="14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2795" w:rsidRPr="00C04078" w:rsidRDefault="005C2795" w:rsidP="00774B0D">
            <w:pPr>
              <w:pStyle w:val="ListParagraph"/>
              <w:numPr>
                <w:ilvl w:val="0"/>
                <w:numId w:val="30"/>
                <w:numberingChange w:id="4" w:author="Gayle Thieman" w:date="2010-08-13T14:06:00Z" w:original=""/>
              </w:numPr>
              <w:spacing w:after="0"/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</w:pPr>
            <w:r w:rsidRPr="00C04078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Maps (adapted from:</w:t>
            </w:r>
            <w:r w:rsidR="00F909C9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 xml:space="preserve"> </w:t>
            </w:r>
            <w:hyperlink r:id="rId8" w:history="1">
              <w:r w:rsidR="00F909C9" w:rsidRPr="0000079E">
                <w:rPr>
                  <w:rStyle w:val="Hyperlink"/>
                  <w:rFonts w:asciiTheme="majorHAnsi" w:eastAsia="Times New Roman" w:hAnsiTheme="majorHAnsi" w:cs="Times New Roman"/>
                  <w:sz w:val="23"/>
                  <w:szCs w:val="23"/>
                </w:rPr>
                <w:t>http://acl.arts.usyd.edu.au/harlem/</w:t>
              </w:r>
            </w:hyperlink>
            <w:r w:rsidR="00F909C9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 xml:space="preserve">  &amp; </w:t>
            </w:r>
            <w:hyperlink r:id="rId9" w:history="1">
              <w:r w:rsidR="00F909C9" w:rsidRPr="0000079E">
                <w:rPr>
                  <w:rStyle w:val="Hyperlink"/>
                  <w:rFonts w:asciiTheme="majorHAnsi" w:eastAsia="Times New Roman" w:hAnsiTheme="majorHAnsi" w:cs="Times New Roman"/>
                  <w:sz w:val="23"/>
                  <w:szCs w:val="23"/>
                </w:rPr>
                <w:t>http://digitalharlemblog.wordpress.com/</w:t>
              </w:r>
            </w:hyperlink>
            <w:proofErr w:type="gramStart"/>
            <w:r w:rsidR="00F909C9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 xml:space="preserve"> )</w:t>
            </w:r>
            <w:proofErr w:type="gramEnd"/>
          </w:p>
        </w:tc>
      </w:tr>
      <w:tr w:rsidR="005C2795" w:rsidRPr="004965A4">
        <w:trPr>
          <w:trHeight w:val="285"/>
        </w:trPr>
        <w:tc>
          <w:tcPr>
            <w:tcW w:w="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C2795" w:rsidRPr="004965A4" w:rsidRDefault="005C2795" w:rsidP="0071784C">
            <w:pPr>
              <w:spacing w:after="0"/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</w:pPr>
            <w:r w:rsidRPr="004965A4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 </w:t>
            </w:r>
          </w:p>
        </w:tc>
        <w:tc>
          <w:tcPr>
            <w:tcW w:w="5957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5C2795" w:rsidRPr="00C04078" w:rsidRDefault="005C2795" w:rsidP="00774B0D">
            <w:pPr>
              <w:pStyle w:val="ListParagraph"/>
              <w:numPr>
                <w:ilvl w:val="0"/>
                <w:numId w:val="30"/>
                <w:numberingChange w:id="5" w:author="Gayle Thieman" w:date="2010-08-13T14:06:00Z" w:original=""/>
              </w:numPr>
              <w:spacing w:after="0"/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</w:pPr>
            <w:r w:rsidRPr="00C04078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Red pens</w:t>
            </w:r>
          </w:p>
        </w:tc>
        <w:tc>
          <w:tcPr>
            <w:tcW w:w="82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2795" w:rsidRPr="004965A4" w:rsidRDefault="005C2795" w:rsidP="00711AB8">
            <w:pPr>
              <w:spacing w:after="0"/>
              <w:rPr>
                <w:rFonts w:asciiTheme="majorHAnsi" w:eastAsia="Times New Roman" w:hAnsiTheme="majorHAnsi" w:cs="Times New Roman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5C2795" w:rsidRPr="004965A4">
        <w:trPr>
          <w:trHeight w:val="233"/>
        </w:trPr>
        <w:tc>
          <w:tcPr>
            <w:tcW w:w="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C2795" w:rsidRPr="004965A4" w:rsidRDefault="005C2795" w:rsidP="0071784C">
            <w:pPr>
              <w:spacing w:after="0"/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</w:pPr>
            <w:r w:rsidRPr="004965A4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 </w:t>
            </w:r>
          </w:p>
        </w:tc>
        <w:tc>
          <w:tcPr>
            <w:tcW w:w="5957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5C2795" w:rsidRPr="00C04078" w:rsidRDefault="005C2795" w:rsidP="00774B0D">
            <w:pPr>
              <w:pStyle w:val="ListParagraph"/>
              <w:numPr>
                <w:ilvl w:val="0"/>
                <w:numId w:val="30"/>
                <w:numberingChange w:id="6" w:author="Gayle Thieman" w:date="2010-08-13T14:06:00Z" w:original=""/>
              </w:numPr>
              <w:spacing w:after="0"/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</w:pPr>
            <w:r w:rsidRPr="00C04078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Tape</w:t>
            </w:r>
          </w:p>
        </w:tc>
        <w:tc>
          <w:tcPr>
            <w:tcW w:w="82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2795" w:rsidRPr="004965A4" w:rsidRDefault="005C2795" w:rsidP="00711AB8">
            <w:pPr>
              <w:spacing w:after="0"/>
              <w:ind w:left="720"/>
              <w:rPr>
                <w:rFonts w:asciiTheme="majorHAnsi" w:eastAsia="Times New Roman" w:hAnsiTheme="majorHAnsi" w:cs="Times New Roman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5C2795" w:rsidRPr="004965A4">
        <w:trPr>
          <w:trHeight w:val="285"/>
        </w:trPr>
        <w:tc>
          <w:tcPr>
            <w:tcW w:w="26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C2795" w:rsidRPr="004965A4" w:rsidRDefault="005C2795" w:rsidP="0071784C">
            <w:pPr>
              <w:spacing w:after="0"/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</w:pPr>
            <w:r w:rsidRPr="004965A4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 </w:t>
            </w:r>
          </w:p>
        </w:tc>
        <w:tc>
          <w:tcPr>
            <w:tcW w:w="5957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5C2795" w:rsidRPr="004965A4" w:rsidRDefault="005C2795" w:rsidP="002B2F5A">
            <w:pPr>
              <w:spacing w:after="0"/>
              <w:ind w:left="1440" w:firstLineChars="200" w:firstLine="358"/>
              <w:rPr>
                <w:rFonts w:asciiTheme="majorHAnsi" w:eastAsia="Times New Roman" w:hAnsiTheme="majorHAnsi" w:cs="Times New Roman"/>
                <w:color w:val="0000FF"/>
                <w:sz w:val="23"/>
                <w:szCs w:val="23"/>
                <w:u w:val="single"/>
              </w:rPr>
            </w:pPr>
          </w:p>
        </w:tc>
        <w:tc>
          <w:tcPr>
            <w:tcW w:w="82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2795" w:rsidRPr="004965A4" w:rsidRDefault="005C2795" w:rsidP="0071784C">
            <w:pPr>
              <w:spacing w:after="0"/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</w:pPr>
          </w:p>
        </w:tc>
      </w:tr>
      <w:tr w:rsidR="005C2795" w:rsidRPr="004965A4">
        <w:trPr>
          <w:trHeight w:val="285"/>
        </w:trPr>
        <w:tc>
          <w:tcPr>
            <w:tcW w:w="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C2795" w:rsidRPr="004965A4" w:rsidRDefault="005C2795" w:rsidP="0071784C">
            <w:pPr>
              <w:spacing w:after="0"/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</w:pPr>
            <w:r w:rsidRPr="004965A4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 </w:t>
            </w:r>
          </w:p>
        </w:tc>
        <w:tc>
          <w:tcPr>
            <w:tcW w:w="5957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5C2795" w:rsidRPr="00C04078" w:rsidRDefault="005C2795" w:rsidP="005C2795">
            <w:pPr>
              <w:pStyle w:val="ListParagraph"/>
              <w:spacing w:after="0"/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</w:pPr>
          </w:p>
        </w:tc>
        <w:tc>
          <w:tcPr>
            <w:tcW w:w="82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2795" w:rsidRPr="004965A4" w:rsidRDefault="005C2795" w:rsidP="0071784C">
            <w:pPr>
              <w:spacing w:after="0"/>
              <w:jc w:val="center"/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</w:pPr>
          </w:p>
        </w:tc>
      </w:tr>
      <w:tr w:rsidR="005C2795" w:rsidRPr="004965A4">
        <w:trPr>
          <w:trHeight w:val="285"/>
        </w:trPr>
        <w:tc>
          <w:tcPr>
            <w:tcW w:w="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C2795" w:rsidRPr="004965A4" w:rsidRDefault="005C2795" w:rsidP="0071784C">
            <w:pPr>
              <w:spacing w:after="0"/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</w:pPr>
          </w:p>
        </w:tc>
        <w:tc>
          <w:tcPr>
            <w:tcW w:w="5957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5C2795" w:rsidRPr="00C04078" w:rsidRDefault="005C2795" w:rsidP="005C2795">
            <w:pPr>
              <w:pStyle w:val="ListParagraph"/>
              <w:spacing w:after="0"/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</w:pPr>
          </w:p>
        </w:tc>
        <w:tc>
          <w:tcPr>
            <w:tcW w:w="82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2795" w:rsidRPr="004965A4" w:rsidRDefault="005C2795" w:rsidP="0071784C">
            <w:pPr>
              <w:spacing w:after="0"/>
              <w:jc w:val="center"/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</w:pPr>
          </w:p>
        </w:tc>
      </w:tr>
      <w:tr w:rsidR="005C2795" w:rsidRPr="004965A4">
        <w:trPr>
          <w:trHeight w:val="285"/>
        </w:trPr>
        <w:tc>
          <w:tcPr>
            <w:tcW w:w="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C2795" w:rsidRPr="004965A4" w:rsidRDefault="005C2795" w:rsidP="0071784C">
            <w:pPr>
              <w:spacing w:after="0"/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</w:pPr>
          </w:p>
        </w:tc>
        <w:tc>
          <w:tcPr>
            <w:tcW w:w="5957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5C2795" w:rsidRPr="005C2795" w:rsidRDefault="005C2795" w:rsidP="005C2795">
            <w:pPr>
              <w:spacing w:after="0"/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</w:pPr>
          </w:p>
        </w:tc>
        <w:tc>
          <w:tcPr>
            <w:tcW w:w="82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2795" w:rsidRPr="004965A4" w:rsidRDefault="005C2795" w:rsidP="0071784C">
            <w:pPr>
              <w:spacing w:after="0"/>
              <w:jc w:val="center"/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</w:pPr>
          </w:p>
        </w:tc>
      </w:tr>
    </w:tbl>
    <w:p w:rsidR="001A300F" w:rsidRDefault="001A300F"/>
    <w:tbl>
      <w:tblPr>
        <w:tblW w:w="14523" w:type="dxa"/>
        <w:tblInd w:w="93" w:type="dxa"/>
        <w:tblLook w:val="04A0"/>
      </w:tblPr>
      <w:tblGrid>
        <w:gridCol w:w="3604"/>
        <w:gridCol w:w="3679"/>
        <w:gridCol w:w="3651"/>
        <w:gridCol w:w="3589"/>
      </w:tblGrid>
      <w:tr w:rsidR="001A300F" w:rsidRPr="00797B21">
        <w:trPr>
          <w:trHeight w:val="300"/>
        </w:trPr>
        <w:tc>
          <w:tcPr>
            <w:tcW w:w="145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8D8D8"/>
            <w:noWrap/>
            <w:vAlign w:val="bottom"/>
          </w:tcPr>
          <w:p w:rsidR="001A300F" w:rsidRPr="00797B21" w:rsidRDefault="001A300F" w:rsidP="0071784C">
            <w:pPr>
              <w:spacing w:after="0"/>
              <w:rPr>
                <w:rFonts w:ascii="Cambria" w:eastAsia="Times New Roman" w:hAnsi="Cambria" w:cs="Times New Roman"/>
                <w:b/>
                <w:bCs/>
                <w:color w:val="000000"/>
                <w:sz w:val="23"/>
                <w:szCs w:val="23"/>
              </w:rPr>
            </w:pPr>
            <w:r w:rsidRPr="00797B21">
              <w:rPr>
                <w:rFonts w:ascii="Cambria" w:eastAsia="Times New Roman" w:hAnsi="Cambria" w:cs="Times New Roman"/>
                <w:b/>
                <w:bCs/>
                <w:color w:val="000000"/>
                <w:sz w:val="23"/>
                <w:szCs w:val="23"/>
              </w:rPr>
              <w:t>Procedures:</w:t>
            </w:r>
          </w:p>
        </w:tc>
      </w:tr>
      <w:tr w:rsidR="001A300F" w:rsidRPr="00797B21">
        <w:trPr>
          <w:trHeight w:val="300"/>
        </w:trPr>
        <w:tc>
          <w:tcPr>
            <w:tcW w:w="3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1A300F" w:rsidRPr="00797B21" w:rsidRDefault="001A300F" w:rsidP="0071784C">
            <w:pPr>
              <w:spacing w:after="0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3"/>
                <w:szCs w:val="23"/>
              </w:rPr>
            </w:pPr>
            <w:r w:rsidRPr="00797B21">
              <w:rPr>
                <w:rFonts w:ascii="Cambria" w:eastAsia="Times New Roman" w:hAnsi="Cambria" w:cs="Times New Roman"/>
                <w:b/>
                <w:bCs/>
                <w:color w:val="000000"/>
                <w:sz w:val="23"/>
                <w:szCs w:val="23"/>
              </w:rPr>
              <w:t>Activity: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1A300F" w:rsidRPr="00797B21" w:rsidRDefault="001A300F" w:rsidP="0071784C">
            <w:pPr>
              <w:spacing w:after="0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3"/>
                <w:szCs w:val="23"/>
              </w:rPr>
            </w:pPr>
            <w:r w:rsidRPr="00797B21">
              <w:rPr>
                <w:rFonts w:ascii="Cambria" w:eastAsia="Times New Roman" w:hAnsi="Cambria" w:cs="Times New Roman"/>
                <w:b/>
                <w:bCs/>
                <w:color w:val="000000"/>
                <w:sz w:val="23"/>
                <w:szCs w:val="23"/>
              </w:rPr>
              <w:t>Key Concepts Presented: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1A300F" w:rsidRPr="00797B21" w:rsidRDefault="001A300F" w:rsidP="0071784C">
            <w:pPr>
              <w:spacing w:after="0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3"/>
                <w:szCs w:val="23"/>
              </w:rPr>
            </w:pPr>
            <w:r w:rsidRPr="00797B21">
              <w:rPr>
                <w:rFonts w:ascii="Cambria" w:eastAsia="Times New Roman" w:hAnsi="Cambria" w:cs="Times New Roman"/>
                <w:b/>
                <w:bCs/>
                <w:color w:val="000000"/>
                <w:sz w:val="23"/>
                <w:szCs w:val="23"/>
              </w:rPr>
              <w:t>Higher Order Thinking Skills:</w:t>
            </w:r>
          </w:p>
        </w:tc>
        <w:tc>
          <w:tcPr>
            <w:tcW w:w="3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1A300F" w:rsidRPr="00797B21" w:rsidRDefault="001A300F" w:rsidP="0071784C">
            <w:pPr>
              <w:spacing w:after="0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3"/>
                <w:szCs w:val="23"/>
              </w:rPr>
            </w:pPr>
            <w:r w:rsidRPr="00797B21">
              <w:rPr>
                <w:rFonts w:ascii="Cambria" w:eastAsia="Times New Roman" w:hAnsi="Cambria" w:cs="Times New Roman"/>
                <w:b/>
                <w:bCs/>
                <w:color w:val="000000"/>
                <w:sz w:val="23"/>
                <w:szCs w:val="23"/>
              </w:rPr>
              <w:t xml:space="preserve">Time </w:t>
            </w:r>
          </w:p>
        </w:tc>
      </w:tr>
      <w:tr w:rsidR="001A300F" w:rsidRPr="00797B21">
        <w:trPr>
          <w:trHeight w:val="870"/>
        </w:trPr>
        <w:tc>
          <w:tcPr>
            <w:tcW w:w="3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</w:tcPr>
          <w:p w:rsidR="001A300F" w:rsidRPr="00797B21" w:rsidRDefault="00EF6854" w:rsidP="0071784C">
            <w:pPr>
              <w:spacing w:after="0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3"/>
                <w:szCs w:val="23"/>
              </w:rPr>
            </w:pPr>
            <w:r>
              <w:rPr>
                <w:rFonts w:ascii="Cambria" w:eastAsia="Times New Roman" w:hAnsi="Cambria" w:cs="Times New Roman"/>
                <w:b/>
                <w:bCs/>
                <w:color w:val="000000"/>
                <w:sz w:val="23"/>
                <w:szCs w:val="23"/>
              </w:rPr>
              <w:t>Hook/ Introduction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1A300F" w:rsidRPr="00292DBB" w:rsidRDefault="00292DBB" w:rsidP="0071784C">
            <w:pPr>
              <w:spacing w:after="0"/>
              <w:jc w:val="center"/>
              <w:rPr>
                <w:rFonts w:ascii="Cambria" w:eastAsia="Times New Roman" w:hAnsi="Cambria" w:cs="Times New Roman"/>
                <w:b/>
                <w:iCs/>
                <w:color w:val="000000"/>
                <w:sz w:val="23"/>
                <w:szCs w:val="23"/>
              </w:rPr>
            </w:pPr>
            <w:r w:rsidRPr="00292DBB">
              <w:rPr>
                <w:rFonts w:ascii="Cambria" w:eastAsia="Times New Roman" w:hAnsi="Cambria" w:cs="Times New Roman"/>
                <w:b/>
                <w:iCs/>
                <w:color w:val="000000"/>
                <w:sz w:val="23"/>
                <w:szCs w:val="23"/>
              </w:rPr>
              <w:t>N/A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</w:tcPr>
          <w:p w:rsidR="001A300F" w:rsidRPr="00797B21" w:rsidRDefault="00292DBB" w:rsidP="0071784C">
            <w:pPr>
              <w:spacing w:after="0"/>
              <w:jc w:val="center"/>
              <w:rPr>
                <w:rFonts w:ascii="Cambria" w:eastAsia="Times New Roman" w:hAnsi="Cambria" w:cs="Times New Roman"/>
                <w:i/>
                <w:iCs/>
                <w:color w:val="000000"/>
                <w:sz w:val="23"/>
                <w:szCs w:val="23"/>
              </w:rPr>
            </w:pPr>
            <w:r w:rsidRPr="00292DBB">
              <w:rPr>
                <w:rFonts w:ascii="Cambria" w:eastAsia="Times New Roman" w:hAnsi="Cambria" w:cs="Times New Roman"/>
                <w:b/>
                <w:iCs/>
                <w:color w:val="000000"/>
                <w:sz w:val="23"/>
                <w:szCs w:val="23"/>
              </w:rPr>
              <w:t>N/A</w:t>
            </w:r>
          </w:p>
        </w:tc>
        <w:tc>
          <w:tcPr>
            <w:tcW w:w="3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</w:tcPr>
          <w:p w:rsidR="001A300F" w:rsidRPr="00797B21" w:rsidRDefault="00F36EA5" w:rsidP="0071784C">
            <w:pPr>
              <w:spacing w:after="0"/>
              <w:jc w:val="center"/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</w:pPr>
            <w:r w:rsidRPr="00F36EA5">
              <w:rPr>
                <w:rFonts w:ascii="Cambria" w:eastAsia="Times New Roman" w:hAnsi="Cambria" w:cs="Times New Roman"/>
                <w:b/>
                <w:color w:val="000000"/>
                <w:sz w:val="23"/>
                <w:szCs w:val="23"/>
              </w:rPr>
              <w:t>5 minutes</w:t>
            </w:r>
          </w:p>
        </w:tc>
      </w:tr>
      <w:tr w:rsidR="001A300F" w:rsidRPr="00797B21">
        <w:trPr>
          <w:trHeight w:val="300"/>
        </w:trPr>
        <w:tc>
          <w:tcPr>
            <w:tcW w:w="72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1A300F" w:rsidRPr="00797B21" w:rsidRDefault="001A300F" w:rsidP="0071784C">
            <w:pPr>
              <w:spacing w:after="0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3"/>
                <w:szCs w:val="23"/>
              </w:rPr>
            </w:pPr>
            <w:r>
              <w:rPr>
                <w:rFonts w:ascii="Cambria" w:eastAsia="Times New Roman" w:hAnsi="Cambria" w:cs="Times New Roman"/>
                <w:b/>
                <w:bCs/>
                <w:color w:val="000000"/>
                <w:sz w:val="23"/>
                <w:szCs w:val="23"/>
              </w:rPr>
              <w:t>Teacher is:</w:t>
            </w:r>
          </w:p>
        </w:tc>
        <w:tc>
          <w:tcPr>
            <w:tcW w:w="7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1A300F" w:rsidRPr="00797B21" w:rsidRDefault="001A300F" w:rsidP="0071784C">
            <w:pPr>
              <w:spacing w:after="0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3"/>
                <w:szCs w:val="23"/>
              </w:rPr>
            </w:pPr>
            <w:r>
              <w:rPr>
                <w:rFonts w:ascii="Cambria" w:eastAsia="Times New Roman" w:hAnsi="Cambria" w:cs="Times New Roman"/>
                <w:b/>
                <w:bCs/>
                <w:color w:val="000000"/>
                <w:sz w:val="23"/>
                <w:szCs w:val="23"/>
              </w:rPr>
              <w:t>Student is:</w:t>
            </w:r>
          </w:p>
        </w:tc>
      </w:tr>
      <w:tr w:rsidR="001A300F" w:rsidRPr="00797B21">
        <w:trPr>
          <w:trHeight w:val="944"/>
        </w:trPr>
        <w:tc>
          <w:tcPr>
            <w:tcW w:w="7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72912" w:rsidRPr="00172912" w:rsidRDefault="00172912" w:rsidP="00172912">
            <w:pPr>
              <w:pStyle w:val="ListParagraph"/>
              <w:spacing w:before="100" w:beforeAutospacing="1" w:after="100" w:afterAutospacing="1"/>
              <w:rPr>
                <w:rFonts w:asciiTheme="majorHAnsi" w:eastAsia="Times New Roman" w:hAnsiTheme="majorHAnsi" w:cs="Times New Roman"/>
                <w:sz w:val="24"/>
                <w:szCs w:val="24"/>
              </w:rPr>
            </w:pPr>
          </w:p>
          <w:p w:rsidR="00172912" w:rsidRPr="00654AAB" w:rsidRDefault="00172912" w:rsidP="00172912">
            <w:pPr>
              <w:pStyle w:val="ListParagraph"/>
              <w:numPr>
                <w:ilvl w:val="0"/>
                <w:numId w:val="1"/>
                <w:numberingChange w:id="7" w:author="Gayle Thieman" w:date="2010-08-13T14:06:00Z" w:original=""/>
              </w:numPr>
              <w:spacing w:after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 w:rsidRPr="00654AAB">
              <w:rPr>
                <w:rFonts w:asciiTheme="majorHAnsi" w:eastAsia="Times New Roman" w:hAnsiTheme="majorHAnsi" w:cs="Times New Roman"/>
                <w:iCs/>
                <w:color w:val="000000"/>
              </w:rPr>
              <w:t>Handing out role play cards</w:t>
            </w:r>
            <w:r>
              <w:rPr>
                <w:rFonts w:asciiTheme="majorHAnsi" w:eastAsia="Times New Roman" w:hAnsiTheme="majorHAnsi" w:cs="Times New Roman"/>
                <w:iCs/>
                <w:color w:val="000000"/>
              </w:rPr>
              <w:t xml:space="preserve"> for the unit role play </w:t>
            </w:r>
            <w:proofErr w:type="gramStart"/>
            <w:r>
              <w:rPr>
                <w:rFonts w:asciiTheme="majorHAnsi" w:eastAsia="Times New Roman" w:hAnsiTheme="majorHAnsi" w:cs="Times New Roman"/>
                <w:iCs/>
                <w:color w:val="000000"/>
              </w:rPr>
              <w:t>( for</w:t>
            </w:r>
            <w:proofErr w:type="gramEnd"/>
            <w:r>
              <w:rPr>
                <w:rFonts w:asciiTheme="majorHAnsi" w:eastAsia="Times New Roman" w:hAnsiTheme="majorHAnsi" w:cs="Times New Roman"/>
                <w:iCs/>
                <w:color w:val="000000"/>
              </w:rPr>
              <w:t xml:space="preserve"> role play rules see lesson plan for day 1)</w:t>
            </w:r>
          </w:p>
          <w:p w:rsidR="00172912" w:rsidRPr="00172912" w:rsidRDefault="00172912" w:rsidP="00172912">
            <w:pPr>
              <w:pStyle w:val="ListParagraph"/>
              <w:spacing w:before="100" w:beforeAutospacing="1" w:after="100" w:afterAutospacing="1"/>
              <w:rPr>
                <w:rFonts w:asciiTheme="majorHAnsi" w:eastAsia="Times New Roman" w:hAnsiTheme="majorHAnsi" w:cs="Times New Roman"/>
                <w:sz w:val="24"/>
                <w:szCs w:val="24"/>
              </w:rPr>
            </w:pPr>
          </w:p>
          <w:p w:rsidR="0071784C" w:rsidRPr="0046222E" w:rsidRDefault="008A471C" w:rsidP="008A471C">
            <w:pPr>
              <w:pStyle w:val="ListParagraph"/>
              <w:numPr>
                <w:ilvl w:val="0"/>
                <w:numId w:val="16"/>
                <w:numberingChange w:id="8" w:author="Gayle Thieman" w:date="2010-08-13T14:06:00Z" w:original=""/>
              </w:numPr>
              <w:spacing w:before="100" w:beforeAutospacing="1" w:after="100" w:afterAutospacing="1"/>
              <w:rPr>
                <w:rFonts w:asciiTheme="majorHAnsi" w:eastAsia="Times New Roman" w:hAnsiTheme="majorHAnsi" w:cs="Times New Roman"/>
                <w:sz w:val="24"/>
                <w:szCs w:val="24"/>
              </w:rPr>
            </w:pPr>
            <w:r w:rsidRPr="0046222E">
              <w:rPr>
                <w:rFonts w:asciiTheme="majorHAnsi" w:eastAsia="Times New Roman" w:hAnsiTheme="majorHAnsi" w:cs="Times New Roman"/>
                <w:bCs/>
                <w:color w:val="000000"/>
              </w:rPr>
              <w:t xml:space="preserve">Instructing students who enter the class to look up at the </w:t>
            </w:r>
            <w:r w:rsidR="007D04BB">
              <w:rPr>
                <w:rFonts w:asciiTheme="majorHAnsi" w:eastAsia="Times New Roman" w:hAnsiTheme="majorHAnsi" w:cs="Times New Roman"/>
                <w:bCs/>
                <w:color w:val="000000"/>
              </w:rPr>
              <w:t>computer proj</w:t>
            </w:r>
            <w:r w:rsidR="003713CF">
              <w:rPr>
                <w:rFonts w:asciiTheme="majorHAnsi" w:eastAsia="Times New Roman" w:hAnsiTheme="majorHAnsi" w:cs="Times New Roman"/>
                <w:bCs/>
                <w:color w:val="000000"/>
              </w:rPr>
              <w:t>ector</w:t>
            </w:r>
            <w:r w:rsidRPr="0046222E">
              <w:rPr>
                <w:rFonts w:asciiTheme="majorHAnsi" w:eastAsia="Times New Roman" w:hAnsiTheme="majorHAnsi" w:cs="Times New Roman"/>
                <w:bCs/>
                <w:color w:val="000000"/>
              </w:rPr>
              <w:t>, which reads</w:t>
            </w:r>
            <w:proofErr w:type="gramStart"/>
            <w:r w:rsidRPr="0046222E">
              <w:rPr>
                <w:rFonts w:asciiTheme="majorHAnsi" w:eastAsia="Times New Roman" w:hAnsiTheme="majorHAnsi" w:cs="Times New Roman"/>
                <w:bCs/>
                <w:color w:val="000000"/>
              </w:rPr>
              <w:t>:</w:t>
            </w:r>
            <w:r w:rsidR="0071784C" w:rsidRPr="0046222E">
              <w:rPr>
                <w:rFonts w:asciiTheme="majorHAnsi" w:eastAsia="Times New Roman" w:hAnsiTheme="majorHAnsi" w:cs="Times New Roman"/>
                <w:bCs/>
                <w:color w:val="000000"/>
              </w:rPr>
              <w:t xml:space="preserve"> </w:t>
            </w:r>
            <w:ins w:id="9" w:author="Gayle Thieman" w:date="2010-08-13T14:07:00Z">
              <w:r w:rsidR="00EA2870">
                <w:rPr>
                  <w:rFonts w:asciiTheme="majorHAnsi" w:eastAsia="Times New Roman" w:hAnsiTheme="majorHAnsi" w:cs="Times New Roman"/>
                  <w:bCs/>
                  <w:color w:val="000000"/>
                </w:rPr>
                <w:t xml:space="preserve">  ENGAGING</w:t>
              </w:r>
              <w:proofErr w:type="gramEnd"/>
              <w:r w:rsidR="00EA2870">
                <w:rPr>
                  <w:rFonts w:asciiTheme="majorHAnsi" w:eastAsia="Times New Roman" w:hAnsiTheme="majorHAnsi" w:cs="Times New Roman"/>
                  <w:bCs/>
                  <w:color w:val="000000"/>
                </w:rPr>
                <w:t xml:space="preserve"> INTRODUCTION</w:t>
              </w:r>
            </w:ins>
          </w:p>
          <w:p w:rsidR="0071784C" w:rsidRPr="007E2865" w:rsidRDefault="0071784C" w:rsidP="0071784C">
            <w:pPr>
              <w:pStyle w:val="NoSpacing"/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  <w:r w:rsidRPr="007E2865">
              <w:rPr>
                <w:rFonts w:asciiTheme="majorHAnsi" w:hAnsiTheme="majorHAnsi"/>
                <w:b/>
                <w:sz w:val="24"/>
                <w:szCs w:val="24"/>
              </w:rPr>
              <w:t xml:space="preserve">Can you match the right word </w:t>
            </w:r>
            <w:r w:rsidR="003713CF" w:rsidRPr="007E2865">
              <w:rPr>
                <w:rFonts w:asciiTheme="majorHAnsi" w:hAnsiTheme="majorHAnsi"/>
                <w:b/>
                <w:sz w:val="24"/>
                <w:szCs w:val="24"/>
              </w:rPr>
              <w:t xml:space="preserve">in column A </w:t>
            </w:r>
            <w:r w:rsidRPr="007E2865">
              <w:rPr>
                <w:rFonts w:asciiTheme="majorHAnsi" w:hAnsiTheme="majorHAnsi"/>
                <w:b/>
                <w:sz w:val="24"/>
                <w:szCs w:val="24"/>
              </w:rPr>
              <w:t>with the right word</w:t>
            </w:r>
            <w:r w:rsidR="003713CF" w:rsidRPr="007E2865">
              <w:rPr>
                <w:rFonts w:asciiTheme="majorHAnsi" w:hAnsiTheme="majorHAnsi"/>
                <w:b/>
                <w:sz w:val="24"/>
                <w:szCs w:val="24"/>
              </w:rPr>
              <w:t xml:space="preserve"> in column B to make actual slang words for </w:t>
            </w:r>
            <w:proofErr w:type="gramStart"/>
            <w:r w:rsidR="00292DBB">
              <w:rPr>
                <w:rFonts w:asciiTheme="majorHAnsi" w:hAnsiTheme="majorHAnsi"/>
                <w:b/>
                <w:sz w:val="24"/>
                <w:szCs w:val="24"/>
              </w:rPr>
              <w:t>Alcohol which</w:t>
            </w:r>
            <w:proofErr w:type="gramEnd"/>
            <w:r w:rsidR="00292DBB">
              <w:rPr>
                <w:rFonts w:asciiTheme="majorHAnsi" w:hAnsiTheme="majorHAnsi"/>
                <w:b/>
                <w:sz w:val="24"/>
                <w:szCs w:val="24"/>
              </w:rPr>
              <w:t xml:space="preserve"> were used during P</w:t>
            </w:r>
            <w:r w:rsidR="003713CF" w:rsidRPr="007E2865">
              <w:rPr>
                <w:rFonts w:asciiTheme="majorHAnsi" w:hAnsiTheme="majorHAnsi"/>
                <w:b/>
                <w:sz w:val="24"/>
                <w:szCs w:val="24"/>
              </w:rPr>
              <w:t>rohibition</w:t>
            </w:r>
            <w:r w:rsidRPr="007E2865">
              <w:rPr>
                <w:rFonts w:asciiTheme="majorHAnsi" w:hAnsiTheme="majorHAnsi"/>
                <w:b/>
                <w:sz w:val="24"/>
                <w:szCs w:val="24"/>
              </w:rPr>
              <w:t>?</w:t>
            </w:r>
          </w:p>
          <w:p w:rsidR="003713CF" w:rsidRPr="003713CF" w:rsidRDefault="0071784C" w:rsidP="0071784C">
            <w:pPr>
              <w:pStyle w:val="ListParagraph"/>
              <w:spacing w:before="100" w:beforeAutospacing="1" w:after="100" w:afterAutospacing="1"/>
              <w:rPr>
                <w:rFonts w:asciiTheme="majorHAnsi" w:eastAsia="Times New Roman" w:hAnsiTheme="majorHAnsi" w:cs="Times New Roman"/>
                <w:b/>
                <w:sz w:val="24"/>
                <w:szCs w:val="24"/>
              </w:rPr>
            </w:pPr>
            <w:r w:rsidRPr="0046222E">
              <w:rPr>
                <w:rFonts w:asciiTheme="majorHAnsi" w:eastAsia="Times New Roman" w:hAnsiTheme="majorHAnsi" w:cs="Times New Roman"/>
                <w:sz w:val="24"/>
                <w:szCs w:val="24"/>
              </w:rPr>
              <w:t xml:space="preserve">                          </w:t>
            </w:r>
            <w:r w:rsidR="003713CF">
              <w:rPr>
                <w:rFonts w:asciiTheme="majorHAnsi" w:eastAsia="Times New Roman" w:hAnsiTheme="majorHAnsi" w:cs="Times New Roman"/>
                <w:sz w:val="24"/>
                <w:szCs w:val="24"/>
              </w:rPr>
              <w:t xml:space="preserve">   </w:t>
            </w:r>
            <w:r w:rsidR="00485433">
              <w:rPr>
                <w:rFonts w:asciiTheme="majorHAnsi" w:eastAsia="Times New Roman" w:hAnsiTheme="majorHAnsi" w:cs="Times New Roman"/>
                <w:sz w:val="24"/>
                <w:szCs w:val="24"/>
              </w:rPr>
              <w:t xml:space="preserve"> </w:t>
            </w:r>
            <w:r w:rsidR="003713CF" w:rsidRPr="007E2865">
              <w:rPr>
                <w:rFonts w:asciiTheme="majorHAnsi" w:eastAsia="Times New Roman" w:hAnsiTheme="majorHAnsi" w:cs="Times New Roman"/>
                <w:sz w:val="24"/>
                <w:szCs w:val="24"/>
                <w:u w:val="single"/>
              </w:rPr>
              <w:t xml:space="preserve"> </w:t>
            </w:r>
            <w:r w:rsidR="003713CF" w:rsidRPr="007E2865">
              <w:rPr>
                <w:rFonts w:asciiTheme="majorHAnsi" w:eastAsia="Times New Roman" w:hAnsiTheme="majorHAnsi" w:cs="Times New Roman"/>
                <w:b/>
                <w:sz w:val="24"/>
                <w:szCs w:val="24"/>
                <w:u w:val="single"/>
              </w:rPr>
              <w:t>A</w:t>
            </w:r>
            <w:r w:rsidR="003713CF" w:rsidRPr="003713CF">
              <w:rPr>
                <w:rFonts w:asciiTheme="majorHAnsi" w:eastAsia="Times New Roman" w:hAnsiTheme="majorHAnsi" w:cs="Times New Roman"/>
                <w:b/>
                <w:sz w:val="24"/>
                <w:szCs w:val="24"/>
              </w:rPr>
              <w:t xml:space="preserve">                       </w:t>
            </w:r>
            <w:r w:rsidR="007E2865">
              <w:rPr>
                <w:rFonts w:asciiTheme="majorHAnsi" w:eastAsia="Times New Roman" w:hAnsiTheme="majorHAnsi" w:cs="Times New Roman"/>
                <w:b/>
                <w:sz w:val="24"/>
                <w:szCs w:val="24"/>
              </w:rPr>
              <w:t xml:space="preserve">  </w:t>
            </w:r>
            <w:r w:rsidR="003713CF" w:rsidRPr="007E2865">
              <w:rPr>
                <w:rFonts w:asciiTheme="majorHAnsi" w:eastAsia="Times New Roman" w:hAnsiTheme="majorHAnsi" w:cs="Times New Roman"/>
                <w:b/>
                <w:sz w:val="24"/>
                <w:szCs w:val="24"/>
                <w:u w:val="single"/>
              </w:rPr>
              <w:t>B</w:t>
            </w:r>
          </w:p>
          <w:p w:rsidR="0071784C" w:rsidRPr="007E2865" w:rsidRDefault="003713CF" w:rsidP="0071784C">
            <w:pPr>
              <w:pStyle w:val="ListParagraph"/>
              <w:spacing w:before="100" w:beforeAutospacing="1" w:after="100" w:afterAutospacing="1"/>
              <w:rPr>
                <w:rFonts w:asciiTheme="majorHAnsi" w:eastAsia="Times New Roman" w:hAnsiTheme="majorHAnsi" w:cs="Times New Roman"/>
                <w:b/>
                <w:sz w:val="24"/>
                <w:szCs w:val="24"/>
              </w:rPr>
            </w:pPr>
            <w:r>
              <w:rPr>
                <w:rFonts w:asciiTheme="majorHAnsi" w:eastAsia="Times New Roman" w:hAnsiTheme="majorHAnsi" w:cs="Times New Roman"/>
                <w:sz w:val="24"/>
                <w:szCs w:val="24"/>
              </w:rPr>
              <w:t xml:space="preserve">                       </w:t>
            </w:r>
            <w:r w:rsidRPr="007E2865">
              <w:rPr>
                <w:rFonts w:asciiTheme="majorHAnsi" w:eastAsia="Times New Roman" w:hAnsiTheme="majorHAnsi" w:cs="Times New Roman"/>
                <w:b/>
                <w:sz w:val="24"/>
                <w:szCs w:val="24"/>
              </w:rPr>
              <w:t xml:space="preserve">   </w:t>
            </w:r>
            <w:r w:rsidR="0071784C" w:rsidRPr="007E2865">
              <w:rPr>
                <w:rFonts w:asciiTheme="majorHAnsi" w:eastAsia="Times New Roman" w:hAnsiTheme="majorHAnsi" w:cs="Times New Roman"/>
                <w:b/>
                <w:sz w:val="24"/>
                <w:szCs w:val="24"/>
              </w:rPr>
              <w:t xml:space="preserve"> C</w:t>
            </w:r>
            <w:r w:rsidR="008A471C" w:rsidRPr="007E2865">
              <w:rPr>
                <w:rFonts w:asciiTheme="majorHAnsi" w:eastAsia="Times New Roman" w:hAnsiTheme="majorHAnsi" w:cs="Times New Roman"/>
                <w:b/>
                <w:sz w:val="24"/>
                <w:szCs w:val="24"/>
              </w:rPr>
              <w:t>offin</w:t>
            </w:r>
            <w:r w:rsidR="0071784C" w:rsidRPr="007E2865">
              <w:rPr>
                <w:rFonts w:asciiTheme="majorHAnsi" w:eastAsia="Times New Roman" w:hAnsiTheme="majorHAnsi" w:cs="Times New Roman"/>
                <w:b/>
                <w:sz w:val="24"/>
                <w:szCs w:val="24"/>
              </w:rPr>
              <w:t xml:space="preserve">            </w:t>
            </w:r>
            <w:r w:rsidR="008A471C" w:rsidRPr="007E2865">
              <w:rPr>
                <w:rFonts w:asciiTheme="majorHAnsi" w:eastAsia="Times New Roman" w:hAnsiTheme="majorHAnsi" w:cs="Times New Roman"/>
                <w:b/>
                <w:sz w:val="24"/>
                <w:szCs w:val="24"/>
              </w:rPr>
              <w:t xml:space="preserve"> </w:t>
            </w:r>
            <w:r w:rsidR="0071784C" w:rsidRPr="007E2865">
              <w:rPr>
                <w:rFonts w:asciiTheme="majorHAnsi" w:eastAsia="Times New Roman" w:hAnsiTheme="majorHAnsi" w:cs="Times New Roman"/>
                <w:b/>
                <w:sz w:val="24"/>
                <w:szCs w:val="24"/>
              </w:rPr>
              <w:t>liniment</w:t>
            </w:r>
          </w:p>
          <w:p w:rsidR="0071784C" w:rsidRPr="007E2865" w:rsidRDefault="0071784C" w:rsidP="0071784C">
            <w:pPr>
              <w:pStyle w:val="ListParagraph"/>
              <w:spacing w:before="100" w:beforeAutospacing="1" w:after="100" w:afterAutospacing="1"/>
              <w:rPr>
                <w:rFonts w:asciiTheme="majorHAnsi" w:eastAsia="Times New Roman" w:hAnsiTheme="majorHAnsi" w:cs="Times New Roman"/>
                <w:b/>
                <w:sz w:val="24"/>
                <w:szCs w:val="24"/>
              </w:rPr>
            </w:pPr>
            <w:r w:rsidRPr="007E2865">
              <w:rPr>
                <w:rFonts w:asciiTheme="majorHAnsi" w:eastAsia="Times New Roman" w:hAnsiTheme="majorHAnsi" w:cs="Times New Roman"/>
                <w:b/>
                <w:sz w:val="24"/>
                <w:szCs w:val="24"/>
              </w:rPr>
              <w:t xml:space="preserve">                           W</w:t>
            </w:r>
            <w:r w:rsidR="008A471C" w:rsidRPr="007E2865">
              <w:rPr>
                <w:rFonts w:asciiTheme="majorHAnsi" w:eastAsia="Times New Roman" w:hAnsiTheme="majorHAnsi" w:cs="Times New Roman"/>
                <w:b/>
                <w:sz w:val="24"/>
                <w:szCs w:val="24"/>
              </w:rPr>
              <w:t>hite</w:t>
            </w:r>
            <w:r w:rsidRPr="007E2865">
              <w:rPr>
                <w:rFonts w:asciiTheme="majorHAnsi" w:eastAsia="Times New Roman" w:hAnsiTheme="majorHAnsi" w:cs="Times New Roman"/>
                <w:b/>
                <w:sz w:val="24"/>
                <w:szCs w:val="24"/>
              </w:rPr>
              <w:t xml:space="preserve">              sweat</w:t>
            </w:r>
          </w:p>
          <w:p w:rsidR="0071784C" w:rsidRPr="007E2865" w:rsidRDefault="0071784C" w:rsidP="0071784C">
            <w:pPr>
              <w:pStyle w:val="ListParagraph"/>
              <w:spacing w:before="100" w:beforeAutospacing="1" w:after="100" w:afterAutospacing="1"/>
              <w:rPr>
                <w:rFonts w:asciiTheme="majorHAnsi" w:eastAsia="Times New Roman" w:hAnsiTheme="majorHAnsi" w:cs="Times New Roman"/>
                <w:b/>
                <w:sz w:val="24"/>
                <w:szCs w:val="24"/>
              </w:rPr>
            </w:pPr>
            <w:r w:rsidRPr="007E2865">
              <w:rPr>
                <w:rFonts w:asciiTheme="majorHAnsi" w:eastAsia="Times New Roman" w:hAnsiTheme="majorHAnsi" w:cs="Times New Roman"/>
                <w:b/>
                <w:sz w:val="24"/>
                <w:szCs w:val="24"/>
              </w:rPr>
              <w:t xml:space="preserve">                           H</w:t>
            </w:r>
            <w:r w:rsidR="008A471C" w:rsidRPr="007E2865">
              <w:rPr>
                <w:rFonts w:asciiTheme="majorHAnsi" w:eastAsia="Times New Roman" w:hAnsiTheme="majorHAnsi" w:cs="Times New Roman"/>
                <w:b/>
                <w:sz w:val="24"/>
                <w:szCs w:val="24"/>
              </w:rPr>
              <w:t xml:space="preserve">orse </w:t>
            </w:r>
            <w:r w:rsidRPr="007E2865">
              <w:rPr>
                <w:rFonts w:asciiTheme="majorHAnsi" w:eastAsia="Times New Roman" w:hAnsiTheme="majorHAnsi" w:cs="Times New Roman"/>
                <w:b/>
                <w:sz w:val="24"/>
                <w:szCs w:val="24"/>
              </w:rPr>
              <w:t xml:space="preserve">             varnish</w:t>
            </w:r>
          </w:p>
          <w:p w:rsidR="0071784C" w:rsidRPr="007E2865" w:rsidRDefault="0071784C" w:rsidP="0071784C">
            <w:pPr>
              <w:pStyle w:val="ListParagraph"/>
              <w:spacing w:before="100" w:beforeAutospacing="1" w:after="100" w:afterAutospacing="1"/>
              <w:rPr>
                <w:rFonts w:asciiTheme="majorHAnsi" w:eastAsia="Times New Roman" w:hAnsiTheme="majorHAnsi" w:cs="Times New Roman"/>
                <w:b/>
                <w:sz w:val="24"/>
                <w:szCs w:val="24"/>
              </w:rPr>
            </w:pPr>
            <w:r w:rsidRPr="007E2865">
              <w:rPr>
                <w:rFonts w:asciiTheme="majorHAnsi" w:eastAsia="Times New Roman" w:hAnsiTheme="majorHAnsi" w:cs="Times New Roman"/>
                <w:b/>
                <w:sz w:val="24"/>
                <w:szCs w:val="24"/>
              </w:rPr>
              <w:t xml:space="preserve">                           M</w:t>
            </w:r>
            <w:r w:rsidR="008A471C" w:rsidRPr="007E2865">
              <w:rPr>
                <w:rFonts w:asciiTheme="majorHAnsi" w:eastAsia="Times New Roman" w:hAnsiTheme="majorHAnsi" w:cs="Times New Roman"/>
                <w:b/>
                <w:sz w:val="24"/>
                <w:szCs w:val="24"/>
              </w:rPr>
              <w:t xml:space="preserve">onkey </w:t>
            </w:r>
            <w:r w:rsidRPr="007E2865">
              <w:rPr>
                <w:rFonts w:asciiTheme="majorHAnsi" w:eastAsia="Times New Roman" w:hAnsiTheme="majorHAnsi" w:cs="Times New Roman"/>
                <w:b/>
                <w:sz w:val="24"/>
                <w:szCs w:val="24"/>
              </w:rPr>
              <w:t xml:space="preserve">          juice</w:t>
            </w:r>
          </w:p>
          <w:p w:rsidR="0071784C" w:rsidRPr="007E2865" w:rsidRDefault="0071784C" w:rsidP="0071784C">
            <w:pPr>
              <w:pStyle w:val="ListParagraph"/>
              <w:spacing w:before="100" w:beforeAutospacing="1" w:after="100" w:afterAutospacing="1"/>
              <w:rPr>
                <w:rFonts w:asciiTheme="majorHAnsi" w:eastAsia="Times New Roman" w:hAnsiTheme="majorHAnsi" w:cs="Times New Roman"/>
                <w:b/>
                <w:sz w:val="24"/>
                <w:szCs w:val="24"/>
              </w:rPr>
            </w:pPr>
            <w:r w:rsidRPr="007E2865">
              <w:rPr>
                <w:rFonts w:asciiTheme="majorHAnsi" w:eastAsia="Times New Roman" w:hAnsiTheme="majorHAnsi" w:cs="Times New Roman"/>
                <w:b/>
                <w:sz w:val="24"/>
                <w:szCs w:val="24"/>
              </w:rPr>
              <w:t xml:space="preserve">                           P</w:t>
            </w:r>
            <w:r w:rsidR="008A471C" w:rsidRPr="007E2865">
              <w:rPr>
                <w:rFonts w:asciiTheme="majorHAnsi" w:eastAsia="Times New Roman" w:hAnsiTheme="majorHAnsi" w:cs="Times New Roman"/>
                <w:b/>
                <w:sz w:val="24"/>
                <w:szCs w:val="24"/>
              </w:rPr>
              <w:t xml:space="preserve">anther </w:t>
            </w:r>
            <w:r w:rsidRPr="007E2865">
              <w:rPr>
                <w:rFonts w:asciiTheme="majorHAnsi" w:eastAsia="Times New Roman" w:hAnsiTheme="majorHAnsi" w:cs="Times New Roman"/>
                <w:b/>
                <w:sz w:val="24"/>
                <w:szCs w:val="24"/>
              </w:rPr>
              <w:t xml:space="preserve">           gut</w:t>
            </w:r>
          </w:p>
          <w:p w:rsidR="0071784C" w:rsidRPr="007E2865" w:rsidRDefault="0071784C" w:rsidP="0071784C">
            <w:pPr>
              <w:pStyle w:val="ListParagraph"/>
              <w:spacing w:before="100" w:beforeAutospacing="1" w:after="100" w:afterAutospacing="1"/>
              <w:rPr>
                <w:rFonts w:asciiTheme="majorHAnsi" w:eastAsia="Times New Roman" w:hAnsiTheme="majorHAnsi" w:cs="Times New Roman"/>
                <w:b/>
                <w:sz w:val="24"/>
                <w:szCs w:val="24"/>
              </w:rPr>
            </w:pPr>
            <w:r w:rsidRPr="007E2865">
              <w:rPr>
                <w:rFonts w:asciiTheme="majorHAnsi" w:eastAsia="Times New Roman" w:hAnsiTheme="majorHAnsi" w:cs="Times New Roman"/>
                <w:b/>
                <w:sz w:val="24"/>
                <w:szCs w:val="24"/>
              </w:rPr>
              <w:t xml:space="preserve">                           R</w:t>
            </w:r>
            <w:r w:rsidR="008A471C" w:rsidRPr="007E2865">
              <w:rPr>
                <w:rFonts w:asciiTheme="majorHAnsi" w:eastAsia="Times New Roman" w:hAnsiTheme="majorHAnsi" w:cs="Times New Roman"/>
                <w:b/>
                <w:sz w:val="24"/>
                <w:szCs w:val="24"/>
              </w:rPr>
              <w:t xml:space="preserve">ot </w:t>
            </w:r>
            <w:r w:rsidRPr="007E2865">
              <w:rPr>
                <w:rFonts w:asciiTheme="majorHAnsi" w:eastAsia="Times New Roman" w:hAnsiTheme="majorHAnsi" w:cs="Times New Roman"/>
                <w:b/>
                <w:sz w:val="24"/>
                <w:szCs w:val="24"/>
              </w:rPr>
              <w:t xml:space="preserve">                 </w:t>
            </w:r>
            <w:r w:rsidR="0046222E" w:rsidRPr="007E2865">
              <w:rPr>
                <w:rFonts w:asciiTheme="majorHAnsi" w:eastAsia="Times New Roman" w:hAnsiTheme="majorHAnsi" w:cs="Times New Roman"/>
                <w:b/>
                <w:sz w:val="24"/>
                <w:szCs w:val="24"/>
              </w:rPr>
              <w:t xml:space="preserve">  </w:t>
            </w:r>
            <w:r w:rsidRPr="007E2865">
              <w:rPr>
                <w:rFonts w:asciiTheme="majorHAnsi" w:eastAsia="Times New Roman" w:hAnsiTheme="majorHAnsi" w:cs="Times New Roman"/>
                <w:b/>
                <w:sz w:val="24"/>
                <w:szCs w:val="24"/>
              </w:rPr>
              <w:t xml:space="preserve"> mule</w:t>
            </w:r>
          </w:p>
          <w:p w:rsidR="008A471C" w:rsidRPr="007E2865" w:rsidRDefault="0071784C" w:rsidP="0071784C">
            <w:pPr>
              <w:pStyle w:val="ListParagraph"/>
              <w:spacing w:before="100" w:beforeAutospacing="1" w:after="100" w:afterAutospacing="1"/>
              <w:rPr>
                <w:rFonts w:asciiTheme="majorHAnsi" w:eastAsia="Times New Roman" w:hAnsiTheme="majorHAnsi" w:cs="Times New Roman"/>
                <w:b/>
                <w:sz w:val="24"/>
                <w:szCs w:val="24"/>
              </w:rPr>
            </w:pPr>
            <w:r w:rsidRPr="007E2865">
              <w:rPr>
                <w:rFonts w:asciiTheme="majorHAnsi" w:eastAsia="Times New Roman" w:hAnsiTheme="majorHAnsi" w:cs="Times New Roman"/>
                <w:b/>
                <w:sz w:val="24"/>
                <w:szCs w:val="24"/>
              </w:rPr>
              <w:t xml:space="preserve">                           T</w:t>
            </w:r>
            <w:r w:rsidR="008A471C" w:rsidRPr="007E2865">
              <w:rPr>
                <w:rFonts w:asciiTheme="majorHAnsi" w:eastAsia="Times New Roman" w:hAnsiTheme="majorHAnsi" w:cs="Times New Roman"/>
                <w:b/>
                <w:sz w:val="24"/>
                <w:szCs w:val="24"/>
              </w:rPr>
              <w:t>arantula</w:t>
            </w:r>
            <w:r w:rsidRPr="007E2865">
              <w:rPr>
                <w:rFonts w:asciiTheme="majorHAnsi" w:eastAsia="Times New Roman" w:hAnsiTheme="majorHAnsi" w:cs="Times New Roman"/>
                <w:b/>
                <w:sz w:val="24"/>
                <w:szCs w:val="24"/>
              </w:rPr>
              <w:t xml:space="preserve">        rum</w:t>
            </w:r>
          </w:p>
          <w:p w:rsidR="001F64D8" w:rsidRPr="0046222E" w:rsidRDefault="001F64D8" w:rsidP="0071784C">
            <w:pPr>
              <w:pStyle w:val="ListParagraph"/>
              <w:spacing w:before="100" w:beforeAutospacing="1" w:after="100" w:afterAutospacing="1"/>
              <w:rPr>
                <w:rFonts w:asciiTheme="majorHAnsi" w:eastAsia="Times New Roman" w:hAnsiTheme="majorHAnsi" w:cs="Times New Roman"/>
                <w:sz w:val="24"/>
                <w:szCs w:val="24"/>
              </w:rPr>
            </w:pPr>
          </w:p>
          <w:p w:rsidR="0071784C" w:rsidRPr="00997360" w:rsidRDefault="007D04BB" w:rsidP="0071784C">
            <w:pPr>
              <w:pStyle w:val="ListParagraph"/>
              <w:numPr>
                <w:ilvl w:val="0"/>
                <w:numId w:val="16"/>
                <w:numberingChange w:id="10" w:author="Gayle Thieman" w:date="2010-08-13T14:06:00Z" w:original=""/>
              </w:numPr>
              <w:spacing w:before="100" w:beforeAutospacing="1" w:after="100" w:afterAutospacing="1"/>
              <w:rPr>
                <w:rFonts w:asciiTheme="majorHAnsi" w:eastAsia="Times New Roman" w:hAnsiTheme="majorHAnsi" w:cs="Times New Roman"/>
              </w:rPr>
            </w:pPr>
            <w:r w:rsidRPr="00997360">
              <w:rPr>
                <w:rFonts w:asciiTheme="majorHAnsi" w:eastAsia="Times New Roman" w:hAnsiTheme="majorHAnsi" w:cs="Times New Roman"/>
              </w:rPr>
              <w:t xml:space="preserve">Beginning to ask students for their guesses and writing them </w:t>
            </w:r>
            <w:r w:rsidR="0071784C" w:rsidRPr="00997360">
              <w:rPr>
                <w:rFonts w:asciiTheme="majorHAnsi" w:eastAsia="Times New Roman" w:hAnsiTheme="majorHAnsi" w:cs="Times New Roman"/>
              </w:rPr>
              <w:t>down</w:t>
            </w:r>
            <w:r w:rsidRPr="00997360">
              <w:rPr>
                <w:rFonts w:asciiTheme="majorHAnsi" w:eastAsia="Times New Roman" w:hAnsiTheme="majorHAnsi" w:cs="Times New Roman"/>
              </w:rPr>
              <w:t xml:space="preserve"> on the board or somewhere else where they can </w:t>
            </w:r>
            <w:r w:rsidR="003713CF" w:rsidRPr="00997360">
              <w:rPr>
                <w:rFonts w:asciiTheme="majorHAnsi" w:eastAsia="Times New Roman" w:hAnsiTheme="majorHAnsi" w:cs="Times New Roman"/>
              </w:rPr>
              <w:t>be saved</w:t>
            </w:r>
            <w:r w:rsidRPr="00997360">
              <w:rPr>
                <w:rFonts w:asciiTheme="majorHAnsi" w:eastAsia="Times New Roman" w:hAnsiTheme="majorHAnsi" w:cs="Times New Roman"/>
              </w:rPr>
              <w:t xml:space="preserve"> for the period</w:t>
            </w:r>
          </w:p>
          <w:p w:rsidR="00240268" w:rsidRPr="00997360" w:rsidRDefault="00240268" w:rsidP="00240268">
            <w:pPr>
              <w:pStyle w:val="ListParagraph"/>
              <w:spacing w:before="100" w:beforeAutospacing="1" w:after="100" w:afterAutospacing="1"/>
              <w:rPr>
                <w:rFonts w:asciiTheme="majorHAnsi" w:eastAsia="Times New Roman" w:hAnsiTheme="majorHAnsi" w:cs="Times New Roman"/>
              </w:rPr>
            </w:pPr>
          </w:p>
          <w:p w:rsidR="003713CF" w:rsidRPr="00997360" w:rsidRDefault="00240268" w:rsidP="003713CF">
            <w:pPr>
              <w:pStyle w:val="ListParagraph"/>
              <w:numPr>
                <w:ilvl w:val="0"/>
                <w:numId w:val="16"/>
                <w:numberingChange w:id="11" w:author="Gayle Thieman" w:date="2010-08-13T14:06:00Z" w:original=""/>
              </w:numPr>
              <w:spacing w:before="100" w:beforeAutospacing="1" w:after="100" w:afterAutospacing="1"/>
              <w:rPr>
                <w:rFonts w:asciiTheme="majorHAnsi" w:eastAsia="Times New Roman" w:hAnsiTheme="majorHAnsi" w:cs="Times New Roman"/>
                <w:sz w:val="24"/>
                <w:szCs w:val="24"/>
              </w:rPr>
            </w:pPr>
            <w:r w:rsidRPr="00997360">
              <w:rPr>
                <w:rFonts w:asciiTheme="majorHAnsi" w:eastAsia="Times New Roman" w:hAnsiTheme="majorHAnsi" w:cs="Times New Roman"/>
              </w:rPr>
              <w:t xml:space="preserve">Making sure that </w:t>
            </w:r>
            <w:r w:rsidR="003713CF" w:rsidRPr="00997360">
              <w:rPr>
                <w:rFonts w:asciiTheme="majorHAnsi" w:eastAsia="Times New Roman" w:hAnsiTheme="majorHAnsi" w:cs="Times New Roman"/>
              </w:rPr>
              <w:t>all posters for the presentations are open on the computer d</w:t>
            </w:r>
            <w:r w:rsidRPr="00997360">
              <w:rPr>
                <w:rFonts w:asciiTheme="majorHAnsi" w:eastAsia="Times New Roman" w:hAnsiTheme="majorHAnsi" w:cs="Times New Roman"/>
              </w:rPr>
              <w:t>esktop</w:t>
            </w:r>
          </w:p>
          <w:p w:rsidR="0071784C" w:rsidRPr="0046222E" w:rsidRDefault="0071784C" w:rsidP="0071784C">
            <w:pPr>
              <w:pStyle w:val="ListParagraph"/>
              <w:spacing w:before="100" w:beforeAutospacing="1" w:after="100" w:afterAutospacing="1"/>
              <w:rPr>
                <w:rFonts w:asciiTheme="majorHAnsi" w:eastAsia="Times New Roman" w:hAnsiTheme="majorHAnsi" w:cs="Times New Roman"/>
                <w:sz w:val="24"/>
                <w:szCs w:val="24"/>
              </w:rPr>
            </w:pPr>
          </w:p>
          <w:p w:rsidR="0071784C" w:rsidRPr="0046222E" w:rsidRDefault="0071784C" w:rsidP="0071784C">
            <w:pPr>
              <w:pStyle w:val="ListParagraph"/>
              <w:numPr>
                <w:ilvl w:val="0"/>
                <w:numId w:val="2"/>
                <w:numberingChange w:id="12" w:author="Gayle Thieman" w:date="2010-08-13T14:06:00Z" w:original=""/>
              </w:numPr>
              <w:rPr>
                <w:rFonts w:asciiTheme="majorHAnsi" w:hAnsiTheme="majorHAnsi"/>
              </w:rPr>
            </w:pPr>
            <w:r w:rsidRPr="0046222E">
              <w:rPr>
                <w:rFonts w:asciiTheme="majorHAnsi" w:hAnsiTheme="majorHAnsi"/>
              </w:rPr>
              <w:t>Call</w:t>
            </w:r>
            <w:r w:rsidR="003713CF">
              <w:rPr>
                <w:rFonts w:asciiTheme="majorHAnsi" w:hAnsiTheme="majorHAnsi"/>
              </w:rPr>
              <w:t>ing</w:t>
            </w:r>
            <w:r w:rsidRPr="0046222E">
              <w:rPr>
                <w:rFonts w:asciiTheme="majorHAnsi" w:hAnsiTheme="majorHAnsi"/>
              </w:rPr>
              <w:t xml:space="preserve"> on any students who are not paying attention or still chatting to take a guess.</w:t>
            </w:r>
          </w:p>
          <w:p w:rsidR="001F64D8" w:rsidRPr="0046222E" w:rsidRDefault="001F64D8" w:rsidP="001F64D8">
            <w:pPr>
              <w:pStyle w:val="ListParagraph"/>
              <w:rPr>
                <w:rFonts w:asciiTheme="majorHAnsi" w:hAnsiTheme="majorHAnsi"/>
              </w:rPr>
            </w:pPr>
          </w:p>
          <w:p w:rsidR="0071784C" w:rsidRPr="008D4513" w:rsidRDefault="001F64D8" w:rsidP="0071784C">
            <w:pPr>
              <w:pStyle w:val="ListParagraph"/>
              <w:numPr>
                <w:ilvl w:val="0"/>
                <w:numId w:val="2"/>
                <w:numberingChange w:id="13" w:author="Gayle Thieman" w:date="2010-08-13T14:06:00Z" w:original="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513">
              <w:rPr>
                <w:rFonts w:asciiTheme="majorHAnsi" w:hAnsiTheme="majorHAnsi"/>
              </w:rPr>
              <w:t>Letting the class know that answers will be revealed at the end of class</w:t>
            </w:r>
            <w:r w:rsidR="0046222E" w:rsidRPr="008D4513">
              <w:rPr>
                <w:rFonts w:asciiTheme="majorHAnsi" w:hAnsiTheme="majorHAnsi"/>
              </w:rPr>
              <w:t>.</w:t>
            </w:r>
          </w:p>
          <w:p w:rsidR="008A471C" w:rsidRPr="008A471C" w:rsidRDefault="008A471C" w:rsidP="008A471C">
            <w:pPr>
              <w:pStyle w:val="ListParagraph"/>
              <w:spacing w:after="0"/>
              <w:rPr>
                <w:rFonts w:ascii="Cambria" w:eastAsia="Times New Roman" w:hAnsi="Cambria" w:cs="Times New Roman"/>
                <w:b/>
                <w:bCs/>
                <w:color w:val="000000"/>
              </w:rPr>
            </w:pPr>
          </w:p>
        </w:tc>
        <w:tc>
          <w:tcPr>
            <w:tcW w:w="7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72912" w:rsidRDefault="00172912" w:rsidP="00172912">
            <w:pPr>
              <w:pStyle w:val="ListParagraph"/>
              <w:spacing w:after="0"/>
              <w:rPr>
                <w:rFonts w:ascii="Cambria" w:eastAsia="Times New Roman" w:hAnsi="Cambria" w:cs="Times New Roman"/>
                <w:bCs/>
                <w:color w:val="000000"/>
              </w:rPr>
            </w:pPr>
          </w:p>
          <w:p w:rsidR="00172912" w:rsidRDefault="00172912" w:rsidP="00172912">
            <w:pPr>
              <w:pStyle w:val="ListParagraph"/>
              <w:numPr>
                <w:ilvl w:val="0"/>
                <w:numId w:val="2"/>
                <w:numberingChange w:id="14" w:author="Gayle Thieman" w:date="2010-08-13T14:06:00Z" w:original=""/>
              </w:numPr>
              <w:spacing w:after="0"/>
              <w:rPr>
                <w:rFonts w:ascii="Cambria" w:eastAsia="Times New Roman" w:hAnsi="Cambria" w:cs="Times New Roman"/>
                <w:bCs/>
                <w:color w:val="000000"/>
              </w:rPr>
            </w:pPr>
            <w:r>
              <w:rPr>
                <w:rFonts w:ascii="Cambria" w:eastAsia="Times New Roman" w:hAnsi="Cambria" w:cs="Times New Roman"/>
                <w:bCs/>
                <w:color w:val="000000"/>
              </w:rPr>
              <w:t>Entering the r</w:t>
            </w:r>
            <w:r w:rsidRPr="00C217D5">
              <w:rPr>
                <w:rFonts w:ascii="Cambria" w:eastAsia="Times New Roman" w:hAnsi="Cambria" w:cs="Times New Roman"/>
                <w:bCs/>
                <w:color w:val="000000"/>
              </w:rPr>
              <w:t>oom</w:t>
            </w:r>
          </w:p>
          <w:p w:rsidR="00172912" w:rsidRDefault="00172912" w:rsidP="00172912">
            <w:pPr>
              <w:pStyle w:val="ListParagraph"/>
              <w:spacing w:after="0"/>
              <w:rPr>
                <w:rFonts w:ascii="Cambria" w:eastAsia="Times New Roman" w:hAnsi="Cambria" w:cs="Times New Roman"/>
                <w:bCs/>
                <w:color w:val="000000"/>
              </w:rPr>
            </w:pPr>
          </w:p>
          <w:p w:rsidR="00172912" w:rsidRDefault="00172912" w:rsidP="00172912">
            <w:pPr>
              <w:pStyle w:val="ListParagraph"/>
              <w:numPr>
                <w:ilvl w:val="0"/>
                <w:numId w:val="2"/>
                <w:numberingChange w:id="15" w:author="Gayle Thieman" w:date="2010-08-13T14:06:00Z" w:original=""/>
              </w:numPr>
              <w:spacing w:after="0"/>
              <w:rPr>
                <w:rFonts w:ascii="Cambria" w:eastAsia="Times New Roman" w:hAnsi="Cambria" w:cs="Times New Roman"/>
                <w:bCs/>
                <w:color w:val="000000"/>
              </w:rPr>
            </w:pPr>
            <w:r>
              <w:rPr>
                <w:rFonts w:ascii="Cambria" w:eastAsia="Times New Roman" w:hAnsi="Cambria" w:cs="Times New Roman"/>
                <w:bCs/>
                <w:color w:val="000000"/>
              </w:rPr>
              <w:t>Picking a role play card</w:t>
            </w:r>
          </w:p>
          <w:p w:rsidR="00172912" w:rsidRDefault="00172912" w:rsidP="00172912">
            <w:pPr>
              <w:pStyle w:val="ListParagraph"/>
              <w:spacing w:after="0"/>
              <w:rPr>
                <w:rFonts w:ascii="Cambria" w:eastAsia="Times New Roman" w:hAnsi="Cambria" w:cs="Times New Roman"/>
                <w:bCs/>
                <w:color w:val="000000"/>
              </w:rPr>
            </w:pPr>
          </w:p>
          <w:p w:rsidR="00172912" w:rsidRDefault="00172912" w:rsidP="00172912">
            <w:pPr>
              <w:pStyle w:val="ListParagraph"/>
              <w:numPr>
                <w:ilvl w:val="0"/>
                <w:numId w:val="2"/>
                <w:numberingChange w:id="16" w:author="Gayle Thieman" w:date="2010-08-13T14:06:00Z" w:original=""/>
              </w:numPr>
              <w:spacing w:after="0"/>
              <w:rPr>
                <w:rFonts w:ascii="Cambria" w:eastAsia="Times New Roman" w:hAnsi="Cambria" w:cs="Times New Roman"/>
                <w:bCs/>
                <w:color w:val="000000"/>
              </w:rPr>
            </w:pPr>
            <w:r>
              <w:rPr>
                <w:rFonts w:ascii="Cambria" w:eastAsia="Times New Roman" w:hAnsi="Cambria" w:cs="Times New Roman"/>
                <w:bCs/>
                <w:color w:val="000000"/>
              </w:rPr>
              <w:t xml:space="preserve"> G</w:t>
            </w:r>
            <w:r w:rsidRPr="00C217D5">
              <w:rPr>
                <w:rFonts w:ascii="Cambria" w:eastAsia="Times New Roman" w:hAnsi="Cambria" w:cs="Times New Roman"/>
                <w:bCs/>
                <w:color w:val="000000"/>
              </w:rPr>
              <w:t>etting prepared for class</w:t>
            </w:r>
            <w:r>
              <w:rPr>
                <w:rFonts w:ascii="Cambria" w:eastAsia="Times New Roman" w:hAnsi="Cambria" w:cs="Times New Roman"/>
                <w:bCs/>
                <w:color w:val="000000"/>
              </w:rPr>
              <w:t xml:space="preserve"> and</w:t>
            </w:r>
            <w:r w:rsidRPr="00C217D5">
              <w:rPr>
                <w:rFonts w:ascii="Cambria" w:eastAsia="Times New Roman" w:hAnsi="Cambria" w:cs="Times New Roman"/>
                <w:bCs/>
                <w:color w:val="000000"/>
              </w:rPr>
              <w:t xml:space="preserve"> quieting down</w:t>
            </w:r>
          </w:p>
          <w:p w:rsidR="00172912" w:rsidRDefault="00172912" w:rsidP="00172912">
            <w:pPr>
              <w:pStyle w:val="ListParagraph"/>
              <w:spacing w:after="0"/>
              <w:rPr>
                <w:rFonts w:ascii="Cambria" w:eastAsia="Times New Roman" w:hAnsi="Cambria" w:cs="Times New Roman"/>
                <w:bCs/>
                <w:color w:val="000000"/>
              </w:rPr>
            </w:pPr>
          </w:p>
          <w:p w:rsidR="001A300F" w:rsidRPr="00172912" w:rsidRDefault="00172912" w:rsidP="00172912">
            <w:pPr>
              <w:pStyle w:val="ListParagraph"/>
              <w:numPr>
                <w:ilvl w:val="0"/>
                <w:numId w:val="2"/>
                <w:numberingChange w:id="17" w:author="Gayle Thieman" w:date="2010-08-13T14:06:00Z" w:original=""/>
              </w:numPr>
              <w:spacing w:after="0"/>
              <w:rPr>
                <w:rFonts w:ascii="Cambria" w:eastAsia="Times New Roman" w:hAnsi="Cambria" w:cs="Times New Roman"/>
                <w:b/>
                <w:bCs/>
                <w:color w:val="000000"/>
              </w:rPr>
            </w:pPr>
            <w:r w:rsidRPr="00172912">
              <w:rPr>
                <w:rFonts w:ascii="Cambria" w:eastAsia="Times New Roman" w:hAnsi="Cambria" w:cs="Times New Roman"/>
                <w:bCs/>
                <w:color w:val="000000"/>
              </w:rPr>
              <w:t xml:space="preserve">Guessing answers to the question on the </w:t>
            </w:r>
            <w:r w:rsidRPr="00172912">
              <w:rPr>
                <w:rFonts w:asciiTheme="majorHAnsi" w:hAnsiTheme="majorHAnsi"/>
              </w:rPr>
              <w:t>computer projector</w:t>
            </w:r>
          </w:p>
          <w:p w:rsidR="00172912" w:rsidRPr="00172912" w:rsidRDefault="00172912" w:rsidP="00172912">
            <w:pPr>
              <w:pStyle w:val="ListParagraph"/>
              <w:rPr>
                <w:rFonts w:ascii="Cambria" w:eastAsia="Times New Roman" w:hAnsi="Cambria" w:cs="Times New Roman"/>
                <w:b/>
                <w:bCs/>
                <w:color w:val="000000"/>
              </w:rPr>
            </w:pPr>
          </w:p>
          <w:p w:rsidR="00172912" w:rsidRDefault="00172912" w:rsidP="00172912">
            <w:pPr>
              <w:pStyle w:val="ListParagraph"/>
              <w:spacing w:after="0"/>
              <w:rPr>
                <w:rFonts w:ascii="Cambria" w:eastAsia="Times New Roman" w:hAnsi="Cambria" w:cs="Times New Roman"/>
                <w:b/>
                <w:bCs/>
                <w:color w:val="000000"/>
              </w:rPr>
            </w:pPr>
          </w:p>
          <w:p w:rsidR="00172912" w:rsidRDefault="00172912" w:rsidP="00172912">
            <w:pPr>
              <w:pStyle w:val="ListParagraph"/>
              <w:spacing w:after="0"/>
              <w:rPr>
                <w:rFonts w:ascii="Cambria" w:eastAsia="Times New Roman" w:hAnsi="Cambria" w:cs="Times New Roman"/>
                <w:b/>
                <w:bCs/>
                <w:color w:val="000000"/>
              </w:rPr>
            </w:pPr>
          </w:p>
          <w:p w:rsidR="00172912" w:rsidRDefault="00172912" w:rsidP="00172912">
            <w:pPr>
              <w:pStyle w:val="ListParagraph"/>
              <w:spacing w:after="0"/>
              <w:rPr>
                <w:rFonts w:ascii="Cambria" w:eastAsia="Times New Roman" w:hAnsi="Cambria" w:cs="Times New Roman"/>
                <w:b/>
                <w:bCs/>
                <w:color w:val="000000"/>
              </w:rPr>
            </w:pPr>
          </w:p>
          <w:p w:rsidR="00172912" w:rsidRPr="00172912" w:rsidRDefault="00172912" w:rsidP="00172912">
            <w:pPr>
              <w:pStyle w:val="ListParagraph"/>
              <w:spacing w:after="0"/>
              <w:rPr>
                <w:rFonts w:ascii="Cambria" w:eastAsia="Times New Roman" w:hAnsi="Cambria" w:cs="Times New Roman"/>
                <w:b/>
                <w:bCs/>
                <w:color w:val="000000"/>
              </w:rPr>
            </w:pPr>
          </w:p>
        </w:tc>
      </w:tr>
      <w:tr w:rsidR="00EF6854" w:rsidRPr="00797B21">
        <w:trPr>
          <w:trHeight w:val="300"/>
        </w:trPr>
        <w:tc>
          <w:tcPr>
            <w:tcW w:w="3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EF6854" w:rsidRPr="00797B21" w:rsidRDefault="00EF6854" w:rsidP="0071784C">
            <w:pPr>
              <w:spacing w:after="0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3"/>
                <w:szCs w:val="23"/>
              </w:rPr>
            </w:pPr>
            <w:r w:rsidRPr="00797B21">
              <w:rPr>
                <w:rFonts w:ascii="Cambria" w:eastAsia="Times New Roman" w:hAnsi="Cambria" w:cs="Times New Roman"/>
                <w:b/>
                <w:bCs/>
                <w:color w:val="000000"/>
                <w:sz w:val="23"/>
                <w:szCs w:val="23"/>
              </w:rPr>
              <w:t>Activity: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EF6854" w:rsidRPr="00797B21" w:rsidRDefault="00EF6854" w:rsidP="0071784C">
            <w:pPr>
              <w:spacing w:after="0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3"/>
                <w:szCs w:val="23"/>
              </w:rPr>
            </w:pPr>
            <w:r w:rsidRPr="00797B21">
              <w:rPr>
                <w:rFonts w:ascii="Cambria" w:eastAsia="Times New Roman" w:hAnsi="Cambria" w:cs="Times New Roman"/>
                <w:b/>
                <w:bCs/>
                <w:color w:val="000000"/>
                <w:sz w:val="23"/>
                <w:szCs w:val="23"/>
              </w:rPr>
              <w:t>Key Concepts Presented: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EF6854" w:rsidRPr="00797B21" w:rsidRDefault="00EF6854" w:rsidP="0071784C">
            <w:pPr>
              <w:spacing w:after="0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3"/>
                <w:szCs w:val="23"/>
              </w:rPr>
            </w:pPr>
            <w:r w:rsidRPr="00797B21">
              <w:rPr>
                <w:rFonts w:ascii="Cambria" w:eastAsia="Times New Roman" w:hAnsi="Cambria" w:cs="Times New Roman"/>
                <w:b/>
                <w:bCs/>
                <w:color w:val="000000"/>
                <w:sz w:val="23"/>
                <w:szCs w:val="23"/>
              </w:rPr>
              <w:t>Higher Order Thinking Skills:</w:t>
            </w:r>
          </w:p>
        </w:tc>
        <w:tc>
          <w:tcPr>
            <w:tcW w:w="3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EF6854" w:rsidRPr="00797B21" w:rsidRDefault="00EF6854" w:rsidP="0071784C">
            <w:pPr>
              <w:spacing w:after="0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3"/>
                <w:szCs w:val="23"/>
              </w:rPr>
            </w:pPr>
            <w:r w:rsidRPr="00797B21">
              <w:rPr>
                <w:rFonts w:ascii="Cambria" w:eastAsia="Times New Roman" w:hAnsi="Cambria" w:cs="Times New Roman"/>
                <w:b/>
                <w:bCs/>
                <w:color w:val="000000"/>
                <w:sz w:val="23"/>
                <w:szCs w:val="23"/>
              </w:rPr>
              <w:t xml:space="preserve">Time </w:t>
            </w:r>
          </w:p>
        </w:tc>
      </w:tr>
      <w:tr w:rsidR="00EF6854" w:rsidRPr="00797B21">
        <w:trPr>
          <w:trHeight w:val="870"/>
        </w:trPr>
        <w:tc>
          <w:tcPr>
            <w:tcW w:w="3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</w:tcPr>
          <w:p w:rsidR="00EF6854" w:rsidRPr="00797B21" w:rsidRDefault="00240268" w:rsidP="00240268">
            <w:pPr>
              <w:spacing w:after="0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3"/>
                <w:szCs w:val="23"/>
              </w:rPr>
            </w:pPr>
            <w:r>
              <w:rPr>
                <w:rFonts w:ascii="Cambria" w:eastAsia="Times New Roman" w:hAnsi="Cambria" w:cs="Times New Roman"/>
                <w:b/>
                <w:bCs/>
                <w:color w:val="000000"/>
                <w:sz w:val="23"/>
                <w:szCs w:val="23"/>
              </w:rPr>
              <w:t xml:space="preserve">Digital WANTED </w:t>
            </w:r>
            <w:r w:rsidR="00EF6854">
              <w:rPr>
                <w:rFonts w:ascii="Cambria" w:eastAsia="Times New Roman" w:hAnsi="Cambria" w:cs="Times New Roman"/>
                <w:b/>
                <w:bCs/>
                <w:color w:val="000000"/>
                <w:sz w:val="23"/>
                <w:szCs w:val="23"/>
              </w:rPr>
              <w:t xml:space="preserve">Poster </w:t>
            </w:r>
            <w:r>
              <w:rPr>
                <w:rFonts w:ascii="Cambria" w:eastAsia="Times New Roman" w:hAnsi="Cambria" w:cs="Times New Roman"/>
                <w:b/>
                <w:bCs/>
                <w:color w:val="000000"/>
                <w:sz w:val="23"/>
                <w:szCs w:val="23"/>
              </w:rPr>
              <w:t>P</w:t>
            </w:r>
            <w:r w:rsidR="00EF6854">
              <w:rPr>
                <w:rFonts w:ascii="Cambria" w:eastAsia="Times New Roman" w:hAnsi="Cambria" w:cs="Times New Roman"/>
                <w:b/>
                <w:bCs/>
                <w:color w:val="000000"/>
                <w:sz w:val="23"/>
                <w:szCs w:val="23"/>
              </w:rPr>
              <w:t>resentations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EF6854" w:rsidRPr="00797B21" w:rsidRDefault="00F36EA5" w:rsidP="0071784C">
            <w:pPr>
              <w:spacing w:after="0"/>
              <w:jc w:val="center"/>
              <w:rPr>
                <w:rFonts w:ascii="Cambria" w:eastAsia="Times New Roman" w:hAnsi="Cambria" w:cs="Times New Roman"/>
                <w:i/>
                <w:iCs/>
                <w:color w:val="000000"/>
                <w:sz w:val="23"/>
                <w:szCs w:val="23"/>
              </w:rPr>
            </w:pPr>
            <w:r w:rsidRPr="00095B0E">
              <w:rPr>
                <w:rFonts w:asciiTheme="majorHAnsi" w:hAnsiTheme="majorHAnsi"/>
                <w:i/>
                <w:iCs/>
                <w:color w:val="000000"/>
                <w:sz w:val="23"/>
                <w:szCs w:val="23"/>
              </w:rPr>
              <w:t>Resistance to prohibition, Bootleggers, smugglers, flappers, speakeasies, organized crime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</w:tcPr>
          <w:p w:rsidR="00EF6854" w:rsidRPr="00797B21" w:rsidRDefault="001324EE" w:rsidP="0071784C">
            <w:pPr>
              <w:spacing w:after="0"/>
              <w:jc w:val="center"/>
              <w:rPr>
                <w:rFonts w:ascii="Cambria" w:eastAsia="Times New Roman" w:hAnsi="Cambria" w:cs="Times New Roman"/>
                <w:i/>
                <w:iCs/>
                <w:color w:val="000000"/>
                <w:sz w:val="23"/>
                <w:szCs w:val="23"/>
              </w:rPr>
            </w:pPr>
            <w:r>
              <w:rPr>
                <w:rFonts w:ascii="Cambria" w:eastAsia="Times New Roman" w:hAnsi="Cambria" w:cs="Times New Roman"/>
                <w:i/>
                <w:iCs/>
                <w:color w:val="000000"/>
                <w:sz w:val="23"/>
                <w:szCs w:val="23"/>
              </w:rPr>
              <w:t>Remembering, Understanding</w:t>
            </w:r>
          </w:p>
        </w:tc>
        <w:tc>
          <w:tcPr>
            <w:tcW w:w="3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</w:tcPr>
          <w:p w:rsidR="00EF6854" w:rsidRPr="00F36EA5" w:rsidRDefault="00F36EA5" w:rsidP="0071784C">
            <w:pPr>
              <w:spacing w:after="0"/>
              <w:jc w:val="center"/>
              <w:rPr>
                <w:rFonts w:ascii="Cambria" w:eastAsia="Times New Roman" w:hAnsi="Cambria" w:cs="Times New Roman"/>
                <w:b/>
                <w:color w:val="000000"/>
                <w:sz w:val="23"/>
                <w:szCs w:val="23"/>
              </w:rPr>
            </w:pPr>
            <w:r w:rsidRPr="00F36EA5">
              <w:rPr>
                <w:rFonts w:ascii="Cambria" w:eastAsia="Times New Roman" w:hAnsi="Cambria" w:cs="Times New Roman"/>
                <w:b/>
                <w:color w:val="000000"/>
                <w:sz w:val="23"/>
                <w:szCs w:val="23"/>
              </w:rPr>
              <w:t>25 minutes</w:t>
            </w:r>
          </w:p>
        </w:tc>
      </w:tr>
      <w:tr w:rsidR="00EF6854" w:rsidRPr="00797B21">
        <w:trPr>
          <w:trHeight w:val="300"/>
        </w:trPr>
        <w:tc>
          <w:tcPr>
            <w:tcW w:w="72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EF6854" w:rsidRPr="00797B21" w:rsidRDefault="00EF6854" w:rsidP="0071784C">
            <w:pPr>
              <w:spacing w:after="0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3"/>
                <w:szCs w:val="23"/>
              </w:rPr>
            </w:pPr>
            <w:r>
              <w:rPr>
                <w:rFonts w:ascii="Cambria" w:eastAsia="Times New Roman" w:hAnsi="Cambria" w:cs="Times New Roman"/>
                <w:b/>
                <w:bCs/>
                <w:color w:val="000000"/>
                <w:sz w:val="23"/>
                <w:szCs w:val="23"/>
              </w:rPr>
              <w:t>Teacher is:</w:t>
            </w:r>
          </w:p>
        </w:tc>
        <w:tc>
          <w:tcPr>
            <w:tcW w:w="7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EF6854" w:rsidRPr="00797B21" w:rsidRDefault="00EF6854" w:rsidP="0071784C">
            <w:pPr>
              <w:spacing w:after="0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3"/>
                <w:szCs w:val="23"/>
              </w:rPr>
            </w:pPr>
            <w:r>
              <w:rPr>
                <w:rFonts w:ascii="Cambria" w:eastAsia="Times New Roman" w:hAnsi="Cambria" w:cs="Times New Roman"/>
                <w:b/>
                <w:bCs/>
                <w:color w:val="000000"/>
                <w:sz w:val="23"/>
                <w:szCs w:val="23"/>
              </w:rPr>
              <w:t>Student is:</w:t>
            </w:r>
          </w:p>
        </w:tc>
      </w:tr>
      <w:tr w:rsidR="00EF6854" w:rsidRPr="00711AB8">
        <w:trPr>
          <w:trHeight w:val="944"/>
        </w:trPr>
        <w:tc>
          <w:tcPr>
            <w:tcW w:w="7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27C" w:rsidRDefault="003D127C" w:rsidP="003D127C">
            <w:pPr>
              <w:pStyle w:val="ListParagraph"/>
              <w:spacing w:after="0"/>
              <w:rPr>
                <w:rFonts w:ascii="Cambria" w:eastAsia="Times New Roman" w:hAnsi="Cambria" w:cs="Times New Roman"/>
                <w:bCs/>
                <w:color w:val="000000"/>
              </w:rPr>
            </w:pPr>
          </w:p>
          <w:p w:rsidR="00EF6854" w:rsidRDefault="003D127C" w:rsidP="003D127C">
            <w:pPr>
              <w:pStyle w:val="ListParagraph"/>
              <w:numPr>
                <w:ilvl w:val="0"/>
                <w:numId w:val="18"/>
                <w:numberingChange w:id="18" w:author="Gayle Thieman" w:date="2010-08-13T14:06:00Z" w:original=""/>
              </w:numPr>
              <w:spacing w:after="0"/>
              <w:rPr>
                <w:rFonts w:ascii="Cambria" w:eastAsia="Times New Roman" w:hAnsi="Cambria" w:cs="Times New Roman"/>
                <w:bCs/>
                <w:color w:val="000000"/>
              </w:rPr>
            </w:pPr>
            <w:r>
              <w:rPr>
                <w:rFonts w:ascii="Cambria" w:eastAsia="Times New Roman" w:hAnsi="Cambria" w:cs="Times New Roman"/>
                <w:bCs/>
                <w:color w:val="000000"/>
              </w:rPr>
              <w:t>Informing</w:t>
            </w:r>
            <w:r w:rsidRPr="003D127C">
              <w:rPr>
                <w:rFonts w:ascii="Cambria" w:eastAsia="Times New Roman" w:hAnsi="Cambria" w:cs="Times New Roman"/>
                <w:bCs/>
                <w:color w:val="000000"/>
              </w:rPr>
              <w:t xml:space="preserve"> the students that they will now spend 3 to 5 minutes as a group presenting their digital WANTED poster with the class and sharing what they learned about their resistance group</w:t>
            </w:r>
          </w:p>
          <w:p w:rsidR="003D127C" w:rsidRPr="003D127C" w:rsidRDefault="003D127C" w:rsidP="003D127C">
            <w:pPr>
              <w:pStyle w:val="ListParagraph"/>
              <w:spacing w:after="0"/>
              <w:rPr>
                <w:rFonts w:ascii="Cambria" w:eastAsia="Times New Roman" w:hAnsi="Cambria" w:cs="Times New Roman"/>
                <w:bCs/>
                <w:color w:val="000000"/>
              </w:rPr>
            </w:pPr>
          </w:p>
          <w:p w:rsidR="003D127C" w:rsidRDefault="003D127C" w:rsidP="003D127C">
            <w:pPr>
              <w:pStyle w:val="ListParagraph"/>
              <w:numPr>
                <w:ilvl w:val="0"/>
                <w:numId w:val="18"/>
                <w:numberingChange w:id="19" w:author="Gayle Thieman" w:date="2010-08-13T14:06:00Z" w:original=""/>
              </w:numPr>
              <w:spacing w:after="0"/>
              <w:rPr>
                <w:rFonts w:ascii="Cambria" w:eastAsia="Times New Roman" w:hAnsi="Cambria" w:cs="Times New Roman"/>
                <w:bCs/>
                <w:color w:val="000000"/>
              </w:rPr>
            </w:pPr>
            <w:r w:rsidRPr="003D127C">
              <w:rPr>
                <w:rFonts w:ascii="Cambria" w:eastAsia="Times New Roman" w:hAnsi="Cambria" w:cs="Times New Roman"/>
                <w:bCs/>
                <w:color w:val="000000"/>
              </w:rPr>
              <w:t>Telling the students that each member or group should share something that they learned/found interesting while they are presenting</w:t>
            </w:r>
          </w:p>
          <w:p w:rsidR="003713CF" w:rsidRDefault="003713CF" w:rsidP="003713CF">
            <w:pPr>
              <w:pStyle w:val="ListParagraph"/>
              <w:rPr>
                <w:rFonts w:ascii="Cambria" w:eastAsia="Times New Roman" w:hAnsi="Cambria" w:cs="Times New Roman"/>
                <w:bCs/>
                <w:color w:val="000000"/>
              </w:rPr>
            </w:pPr>
          </w:p>
          <w:p w:rsidR="0046222E" w:rsidRPr="0046222E" w:rsidRDefault="0046222E" w:rsidP="0046222E">
            <w:pPr>
              <w:pStyle w:val="ListParagraph"/>
              <w:rPr>
                <w:rFonts w:ascii="Cambria" w:eastAsia="Times New Roman" w:hAnsi="Cambria" w:cs="Times New Roman"/>
                <w:bCs/>
                <w:color w:val="000000"/>
              </w:rPr>
            </w:pPr>
          </w:p>
          <w:p w:rsidR="0046222E" w:rsidRDefault="0046222E" w:rsidP="003D127C">
            <w:pPr>
              <w:pStyle w:val="ListParagraph"/>
              <w:numPr>
                <w:ilvl w:val="0"/>
                <w:numId w:val="18"/>
                <w:numberingChange w:id="20" w:author="Gayle Thieman" w:date="2010-08-13T14:06:00Z" w:original=""/>
              </w:numPr>
              <w:spacing w:after="0"/>
              <w:rPr>
                <w:rFonts w:ascii="Cambria" w:eastAsia="Times New Roman" w:hAnsi="Cambria" w:cs="Times New Roman"/>
                <w:bCs/>
                <w:color w:val="000000"/>
              </w:rPr>
            </w:pPr>
            <w:r>
              <w:rPr>
                <w:rFonts w:ascii="Cambria" w:eastAsia="Times New Roman" w:hAnsi="Cambria" w:cs="Times New Roman"/>
                <w:bCs/>
                <w:color w:val="000000"/>
              </w:rPr>
              <w:t>Asking the class to please hand their role play journals to you when it is their groups turn to present</w:t>
            </w:r>
          </w:p>
          <w:p w:rsidR="0046222E" w:rsidRPr="0046222E" w:rsidRDefault="0046222E" w:rsidP="0046222E">
            <w:pPr>
              <w:pStyle w:val="ListParagraph"/>
              <w:rPr>
                <w:rFonts w:ascii="Cambria" w:eastAsia="Times New Roman" w:hAnsi="Cambria" w:cs="Times New Roman"/>
                <w:bCs/>
                <w:color w:val="000000"/>
              </w:rPr>
            </w:pPr>
          </w:p>
          <w:p w:rsidR="00F36EA5" w:rsidRDefault="0046222E" w:rsidP="00F36EA5">
            <w:pPr>
              <w:pStyle w:val="ListParagraph"/>
              <w:numPr>
                <w:ilvl w:val="0"/>
                <w:numId w:val="18"/>
                <w:numberingChange w:id="21" w:author="Gayle Thieman" w:date="2010-08-13T14:06:00Z" w:original=""/>
              </w:numPr>
              <w:spacing w:after="0"/>
              <w:rPr>
                <w:rFonts w:ascii="Cambria" w:eastAsia="Times New Roman" w:hAnsi="Cambria" w:cs="Times New Roman"/>
                <w:bCs/>
                <w:color w:val="000000"/>
              </w:rPr>
            </w:pPr>
            <w:r w:rsidRPr="00F36EA5">
              <w:rPr>
                <w:rFonts w:ascii="Cambria" w:eastAsia="Times New Roman" w:hAnsi="Cambria" w:cs="Times New Roman"/>
                <w:bCs/>
                <w:color w:val="000000"/>
              </w:rPr>
              <w:t>Listening to group presentations</w:t>
            </w:r>
          </w:p>
          <w:p w:rsidR="00F36EA5" w:rsidRPr="00F36EA5" w:rsidRDefault="00F36EA5" w:rsidP="00F36EA5">
            <w:pPr>
              <w:pStyle w:val="ListParagraph"/>
              <w:spacing w:after="0"/>
              <w:rPr>
                <w:rFonts w:ascii="Cambria" w:eastAsia="Times New Roman" w:hAnsi="Cambria" w:cs="Times New Roman"/>
                <w:bCs/>
                <w:color w:val="000000"/>
              </w:rPr>
            </w:pPr>
          </w:p>
          <w:p w:rsidR="0046222E" w:rsidRDefault="00F36EA5" w:rsidP="0046222E">
            <w:pPr>
              <w:pStyle w:val="ListParagraph"/>
              <w:numPr>
                <w:ilvl w:val="0"/>
                <w:numId w:val="19"/>
                <w:numberingChange w:id="22" w:author="Gayle Thieman" w:date="2010-08-13T14:06:00Z" w:original=""/>
              </w:numPr>
              <w:spacing w:after="0"/>
              <w:rPr>
                <w:rFonts w:ascii="Cambria" w:eastAsia="Times New Roman" w:hAnsi="Cambria" w:cs="Times New Roman"/>
                <w:bCs/>
                <w:color w:val="000000"/>
              </w:rPr>
            </w:pPr>
            <w:proofErr w:type="gramStart"/>
            <w:r>
              <w:rPr>
                <w:rFonts w:ascii="Cambria" w:eastAsia="Times New Roman" w:hAnsi="Cambria" w:cs="Times New Roman"/>
                <w:bCs/>
                <w:color w:val="000000"/>
              </w:rPr>
              <w:t>checking</w:t>
            </w:r>
            <w:proofErr w:type="gramEnd"/>
            <w:r>
              <w:rPr>
                <w:rFonts w:ascii="Cambria" w:eastAsia="Times New Roman" w:hAnsi="Cambria" w:cs="Times New Roman"/>
                <w:bCs/>
                <w:color w:val="000000"/>
              </w:rPr>
              <w:t xml:space="preserve"> off each role play journal</w:t>
            </w:r>
          </w:p>
          <w:p w:rsidR="002E4211" w:rsidRDefault="002E4211" w:rsidP="002E4211">
            <w:pPr>
              <w:pStyle w:val="ListParagraph"/>
              <w:spacing w:after="0"/>
              <w:ind w:left="1440"/>
              <w:rPr>
                <w:rFonts w:ascii="Cambria" w:eastAsia="Times New Roman" w:hAnsi="Cambria" w:cs="Times New Roman"/>
                <w:bCs/>
                <w:color w:val="000000"/>
              </w:rPr>
            </w:pPr>
          </w:p>
          <w:p w:rsidR="002E4211" w:rsidRPr="003D127C" w:rsidRDefault="002E4211" w:rsidP="0046222E">
            <w:pPr>
              <w:pStyle w:val="ListParagraph"/>
              <w:numPr>
                <w:ilvl w:val="0"/>
                <w:numId w:val="19"/>
                <w:numberingChange w:id="23" w:author="Gayle Thieman" w:date="2010-08-13T14:06:00Z" w:original=""/>
              </w:numPr>
              <w:spacing w:after="0"/>
              <w:rPr>
                <w:rFonts w:ascii="Cambria" w:eastAsia="Times New Roman" w:hAnsi="Cambria" w:cs="Times New Roman"/>
                <w:bCs/>
                <w:color w:val="000000"/>
              </w:rPr>
            </w:pPr>
            <w:r>
              <w:rPr>
                <w:rFonts w:ascii="Cambria" w:eastAsia="Times New Roman" w:hAnsi="Cambria" w:cs="Times New Roman"/>
                <w:bCs/>
                <w:color w:val="000000"/>
              </w:rPr>
              <w:t>Making sure the transitions between groups goes smoothly and that those in the audience are being respectful</w:t>
            </w:r>
          </w:p>
          <w:p w:rsidR="003713CF" w:rsidRDefault="003713CF" w:rsidP="003713CF">
            <w:pPr>
              <w:pStyle w:val="ListParagraph"/>
              <w:rPr>
                <w:rFonts w:ascii="Cambria" w:eastAsia="Times New Roman" w:hAnsi="Cambria" w:cs="Times New Roman"/>
                <w:b/>
                <w:bCs/>
                <w:color w:val="000000"/>
              </w:rPr>
            </w:pPr>
          </w:p>
          <w:p w:rsidR="00EF6854" w:rsidRPr="002C614F" w:rsidRDefault="00EF6854" w:rsidP="0071784C">
            <w:pPr>
              <w:pStyle w:val="ListParagraph"/>
              <w:spacing w:after="0"/>
              <w:rPr>
                <w:rFonts w:ascii="Cambria" w:eastAsia="Times New Roman" w:hAnsi="Cambria" w:cs="Times New Roman"/>
                <w:b/>
                <w:bCs/>
                <w:color w:val="000000"/>
              </w:rPr>
            </w:pPr>
          </w:p>
        </w:tc>
        <w:tc>
          <w:tcPr>
            <w:tcW w:w="7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6854" w:rsidRDefault="00EF6854" w:rsidP="0071784C">
            <w:pPr>
              <w:spacing w:after="0"/>
              <w:rPr>
                <w:rFonts w:ascii="Cambria" w:eastAsia="Times New Roman" w:hAnsi="Cambria" w:cs="Times New Roman"/>
                <w:b/>
                <w:bCs/>
                <w:color w:val="000000"/>
              </w:rPr>
            </w:pPr>
          </w:p>
          <w:p w:rsidR="00F36EA5" w:rsidRPr="00F36EA5" w:rsidRDefault="00F36EA5" w:rsidP="00F36EA5">
            <w:pPr>
              <w:pStyle w:val="ListParagraph"/>
              <w:numPr>
                <w:ilvl w:val="0"/>
                <w:numId w:val="29"/>
                <w:numberingChange w:id="24" w:author="Gayle Thieman" w:date="2010-08-13T14:06:00Z" w:original=""/>
              </w:numPr>
              <w:spacing w:after="0"/>
              <w:rPr>
                <w:rFonts w:ascii="Cambria" w:eastAsia="Times New Roman" w:hAnsi="Cambria" w:cs="Times New Roman"/>
                <w:bCs/>
                <w:color w:val="000000"/>
              </w:rPr>
            </w:pPr>
            <w:r w:rsidRPr="00F36EA5">
              <w:rPr>
                <w:rFonts w:ascii="Cambria" w:eastAsia="Times New Roman" w:hAnsi="Cambria" w:cs="Times New Roman"/>
                <w:bCs/>
                <w:color w:val="000000"/>
              </w:rPr>
              <w:t>Listening</w:t>
            </w:r>
          </w:p>
          <w:p w:rsidR="00F36EA5" w:rsidRPr="00F36EA5" w:rsidRDefault="00F36EA5" w:rsidP="00F36EA5">
            <w:pPr>
              <w:pStyle w:val="ListParagraph"/>
              <w:spacing w:after="0"/>
              <w:rPr>
                <w:rFonts w:ascii="Cambria" w:eastAsia="Times New Roman" w:hAnsi="Cambria" w:cs="Times New Roman"/>
                <w:bCs/>
                <w:color w:val="000000"/>
              </w:rPr>
            </w:pPr>
          </w:p>
          <w:p w:rsidR="00F36EA5" w:rsidRPr="00F36EA5" w:rsidRDefault="00F36EA5" w:rsidP="00F36EA5">
            <w:pPr>
              <w:pStyle w:val="ListParagraph"/>
              <w:numPr>
                <w:ilvl w:val="0"/>
                <w:numId w:val="29"/>
                <w:numberingChange w:id="25" w:author="Gayle Thieman" w:date="2010-08-13T14:06:00Z" w:original=""/>
              </w:numPr>
              <w:spacing w:after="0"/>
              <w:rPr>
                <w:rFonts w:ascii="Cambria" w:eastAsia="Times New Roman" w:hAnsi="Cambria" w:cs="Times New Roman"/>
                <w:bCs/>
                <w:color w:val="000000"/>
              </w:rPr>
            </w:pPr>
            <w:r w:rsidRPr="00F36EA5">
              <w:rPr>
                <w:rFonts w:ascii="Cambria" w:eastAsia="Times New Roman" w:hAnsi="Cambria" w:cs="Times New Roman"/>
                <w:bCs/>
                <w:color w:val="000000"/>
              </w:rPr>
              <w:t>Bringing their role play journals up to the teacher</w:t>
            </w:r>
          </w:p>
          <w:p w:rsidR="00F36EA5" w:rsidRPr="00F36EA5" w:rsidRDefault="00F36EA5" w:rsidP="00F36EA5">
            <w:pPr>
              <w:spacing w:after="0"/>
              <w:rPr>
                <w:rFonts w:ascii="Cambria" w:eastAsia="Times New Roman" w:hAnsi="Cambria" w:cs="Times New Roman"/>
                <w:bCs/>
                <w:color w:val="000000"/>
              </w:rPr>
            </w:pPr>
          </w:p>
          <w:p w:rsidR="00F36EA5" w:rsidRPr="007E1B30" w:rsidRDefault="00F36EA5" w:rsidP="00F36EA5">
            <w:pPr>
              <w:pStyle w:val="ListParagraph"/>
              <w:numPr>
                <w:ilvl w:val="0"/>
                <w:numId w:val="29"/>
                <w:numberingChange w:id="26" w:author="Gayle Thieman" w:date="2010-08-13T14:06:00Z" w:original=""/>
              </w:numPr>
              <w:spacing w:after="0"/>
              <w:rPr>
                <w:rFonts w:ascii="Cambria" w:eastAsia="Times New Roman" w:hAnsi="Cambria" w:cs="Times New Roman"/>
                <w:b/>
                <w:bCs/>
                <w:color w:val="000000"/>
              </w:rPr>
            </w:pPr>
            <w:r w:rsidRPr="00F36EA5">
              <w:rPr>
                <w:rFonts w:ascii="Cambria" w:eastAsia="Times New Roman" w:hAnsi="Cambria" w:cs="Times New Roman"/>
                <w:bCs/>
                <w:color w:val="000000"/>
              </w:rPr>
              <w:t>Presenting/ sharing something that they learned/found interesting</w:t>
            </w:r>
          </w:p>
          <w:p w:rsidR="007E1B30" w:rsidRPr="007E1B30" w:rsidRDefault="007E1B30" w:rsidP="007E1B30">
            <w:pPr>
              <w:pStyle w:val="ListParagraph"/>
              <w:rPr>
                <w:rFonts w:ascii="Cambria" w:eastAsia="Times New Roman" w:hAnsi="Cambria" w:cs="Times New Roman"/>
                <w:b/>
                <w:bCs/>
                <w:color w:val="000000"/>
              </w:rPr>
            </w:pPr>
          </w:p>
          <w:p w:rsidR="007E1B30" w:rsidRPr="00F36EA5" w:rsidRDefault="007E1B30" w:rsidP="007E1B30">
            <w:pPr>
              <w:pStyle w:val="ListParagraph"/>
              <w:spacing w:after="0"/>
              <w:rPr>
                <w:rFonts w:ascii="Cambria" w:eastAsia="Times New Roman" w:hAnsi="Cambria" w:cs="Times New Roman"/>
                <w:b/>
                <w:bCs/>
                <w:color w:val="000000"/>
              </w:rPr>
            </w:pPr>
          </w:p>
        </w:tc>
      </w:tr>
      <w:tr w:rsidR="00EF6854" w:rsidRPr="00797B21">
        <w:trPr>
          <w:trHeight w:val="300"/>
        </w:trPr>
        <w:tc>
          <w:tcPr>
            <w:tcW w:w="3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EF6854" w:rsidRPr="00797B21" w:rsidRDefault="00EF6854" w:rsidP="0071784C">
            <w:pPr>
              <w:spacing w:after="0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3"/>
                <w:szCs w:val="23"/>
              </w:rPr>
            </w:pPr>
            <w:r w:rsidRPr="00797B21">
              <w:rPr>
                <w:rFonts w:ascii="Cambria" w:eastAsia="Times New Roman" w:hAnsi="Cambria" w:cs="Times New Roman"/>
                <w:b/>
                <w:bCs/>
                <w:color w:val="000000"/>
                <w:sz w:val="23"/>
                <w:szCs w:val="23"/>
              </w:rPr>
              <w:t>Activity: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EF6854" w:rsidRPr="00797B21" w:rsidRDefault="00EF6854" w:rsidP="0071784C">
            <w:pPr>
              <w:spacing w:after="0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3"/>
                <w:szCs w:val="23"/>
              </w:rPr>
            </w:pPr>
            <w:r w:rsidRPr="00797B21">
              <w:rPr>
                <w:rFonts w:ascii="Cambria" w:eastAsia="Times New Roman" w:hAnsi="Cambria" w:cs="Times New Roman"/>
                <w:b/>
                <w:bCs/>
                <w:color w:val="000000"/>
                <w:sz w:val="23"/>
                <w:szCs w:val="23"/>
              </w:rPr>
              <w:t>Key Concepts Presented: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EF6854" w:rsidRPr="00797B21" w:rsidRDefault="00EF6854" w:rsidP="0071784C">
            <w:pPr>
              <w:spacing w:after="0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3"/>
                <w:szCs w:val="23"/>
              </w:rPr>
            </w:pPr>
            <w:r w:rsidRPr="00797B21">
              <w:rPr>
                <w:rFonts w:ascii="Cambria" w:eastAsia="Times New Roman" w:hAnsi="Cambria" w:cs="Times New Roman"/>
                <w:b/>
                <w:bCs/>
                <w:color w:val="000000"/>
                <w:sz w:val="23"/>
                <w:szCs w:val="23"/>
              </w:rPr>
              <w:t>Higher Order Thinking Skills:</w:t>
            </w:r>
          </w:p>
        </w:tc>
        <w:tc>
          <w:tcPr>
            <w:tcW w:w="3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EF6854" w:rsidRPr="00797B21" w:rsidRDefault="00EF6854" w:rsidP="0071784C">
            <w:pPr>
              <w:spacing w:after="0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3"/>
                <w:szCs w:val="23"/>
              </w:rPr>
            </w:pPr>
            <w:r w:rsidRPr="00797B21">
              <w:rPr>
                <w:rFonts w:ascii="Cambria" w:eastAsia="Times New Roman" w:hAnsi="Cambria" w:cs="Times New Roman"/>
                <w:b/>
                <w:bCs/>
                <w:color w:val="000000"/>
                <w:sz w:val="23"/>
                <w:szCs w:val="23"/>
              </w:rPr>
              <w:t xml:space="preserve">Time </w:t>
            </w:r>
          </w:p>
        </w:tc>
      </w:tr>
      <w:tr w:rsidR="00EF6854" w:rsidRPr="00797B21">
        <w:trPr>
          <w:trHeight w:val="870"/>
        </w:trPr>
        <w:tc>
          <w:tcPr>
            <w:tcW w:w="3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</w:tcPr>
          <w:p w:rsidR="00EF6854" w:rsidRPr="00797B21" w:rsidRDefault="00B70D64" w:rsidP="005414AE">
            <w:pPr>
              <w:spacing w:after="0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3"/>
                <w:szCs w:val="23"/>
              </w:rPr>
            </w:pPr>
            <w:r>
              <w:rPr>
                <w:rFonts w:ascii="Cambria" w:eastAsia="Times New Roman" w:hAnsi="Cambria" w:cs="Times New Roman"/>
                <w:b/>
                <w:bCs/>
                <w:color w:val="000000"/>
                <w:sz w:val="23"/>
                <w:szCs w:val="23"/>
              </w:rPr>
              <w:t>PowerP</w:t>
            </w:r>
            <w:r w:rsidR="00EF6854">
              <w:rPr>
                <w:rFonts w:ascii="Cambria" w:eastAsia="Times New Roman" w:hAnsi="Cambria" w:cs="Times New Roman"/>
                <w:b/>
                <w:bCs/>
                <w:color w:val="000000"/>
                <w:sz w:val="23"/>
                <w:szCs w:val="23"/>
              </w:rPr>
              <w:t>oint</w:t>
            </w:r>
            <w:r w:rsidR="0090723C">
              <w:rPr>
                <w:rFonts w:ascii="Cambria" w:eastAsia="Times New Roman" w:hAnsi="Cambria" w:cs="Times New Roman"/>
                <w:b/>
                <w:bCs/>
                <w:color w:val="000000"/>
                <w:sz w:val="23"/>
                <w:szCs w:val="23"/>
              </w:rPr>
              <w:t xml:space="preserve"> on the Cultural </w:t>
            </w:r>
            <w:proofErr w:type="gramStart"/>
            <w:r w:rsidR="005414AE">
              <w:rPr>
                <w:rFonts w:ascii="Cambria" w:eastAsia="Times New Roman" w:hAnsi="Cambria" w:cs="Times New Roman"/>
                <w:b/>
                <w:bCs/>
                <w:color w:val="000000"/>
                <w:sz w:val="23"/>
                <w:szCs w:val="23"/>
              </w:rPr>
              <w:t xml:space="preserve">Changes </w:t>
            </w:r>
            <w:r>
              <w:rPr>
                <w:rFonts w:ascii="Cambria" w:eastAsia="Times New Roman" w:hAnsi="Cambria" w:cs="Times New Roman"/>
                <w:b/>
                <w:bCs/>
                <w:color w:val="000000"/>
                <w:sz w:val="23"/>
                <w:szCs w:val="23"/>
              </w:rPr>
              <w:t xml:space="preserve"> </w:t>
            </w:r>
            <w:r w:rsidR="0090723C">
              <w:rPr>
                <w:rFonts w:ascii="Cambria" w:eastAsia="Times New Roman" w:hAnsi="Cambria" w:cs="Times New Roman"/>
                <w:b/>
                <w:bCs/>
                <w:color w:val="000000"/>
                <w:sz w:val="23"/>
                <w:szCs w:val="23"/>
              </w:rPr>
              <w:t>in</w:t>
            </w:r>
            <w:proofErr w:type="gramEnd"/>
            <w:r w:rsidR="0090723C">
              <w:rPr>
                <w:rFonts w:ascii="Cambria" w:eastAsia="Times New Roman" w:hAnsi="Cambria" w:cs="Times New Roman"/>
                <w:b/>
                <w:bCs/>
                <w:color w:val="000000"/>
                <w:sz w:val="23"/>
                <w:szCs w:val="23"/>
              </w:rPr>
              <w:t xml:space="preserve"> America During Prohibition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EF6854" w:rsidRPr="004A6BCF" w:rsidRDefault="0090723C" w:rsidP="0090723C">
            <w:pPr>
              <w:spacing w:after="0"/>
              <w:jc w:val="center"/>
              <w:rPr>
                <w:rFonts w:ascii="Cambria" w:eastAsia="Times New Roman" w:hAnsi="Cambria" w:cs="Times New Roman"/>
                <w:i/>
                <w:iCs/>
                <w:color w:val="000000"/>
                <w:sz w:val="23"/>
                <w:szCs w:val="23"/>
              </w:rPr>
            </w:pPr>
            <w:r w:rsidRPr="004A6BCF">
              <w:rPr>
                <w:rFonts w:ascii="Cambria" w:eastAsia="Times New Roman" w:hAnsi="Cambria" w:cs="Times New Roman"/>
                <w:i/>
                <w:iCs/>
                <w:color w:val="000000"/>
                <w:sz w:val="23"/>
                <w:szCs w:val="23"/>
              </w:rPr>
              <w:t>The Roaring Twenties, The Harlem Renaissance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</w:tcPr>
          <w:p w:rsidR="00EF6854" w:rsidRPr="00797B21" w:rsidRDefault="00D42D5B" w:rsidP="0071784C">
            <w:pPr>
              <w:spacing w:after="0"/>
              <w:jc w:val="center"/>
              <w:rPr>
                <w:rFonts w:ascii="Cambria" w:eastAsia="Times New Roman" w:hAnsi="Cambria" w:cs="Times New Roman"/>
                <w:i/>
                <w:iCs/>
                <w:color w:val="000000"/>
                <w:sz w:val="23"/>
                <w:szCs w:val="23"/>
              </w:rPr>
            </w:pPr>
            <w:r>
              <w:rPr>
                <w:rFonts w:ascii="Cambria" w:eastAsia="Times New Roman" w:hAnsi="Cambria" w:cs="Times New Roman"/>
                <w:i/>
                <w:iCs/>
                <w:color w:val="000000"/>
                <w:sz w:val="23"/>
                <w:szCs w:val="23"/>
              </w:rPr>
              <w:t>Remembering</w:t>
            </w:r>
          </w:p>
        </w:tc>
        <w:tc>
          <w:tcPr>
            <w:tcW w:w="3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</w:tcPr>
          <w:p w:rsidR="00EF6854" w:rsidRPr="00533B5C" w:rsidRDefault="00533B5C" w:rsidP="0071784C">
            <w:pPr>
              <w:spacing w:after="0"/>
              <w:jc w:val="center"/>
              <w:rPr>
                <w:rFonts w:ascii="Cambria" w:eastAsia="Times New Roman" w:hAnsi="Cambria" w:cs="Times New Roman"/>
                <w:b/>
                <w:color w:val="000000"/>
                <w:sz w:val="23"/>
                <w:szCs w:val="23"/>
              </w:rPr>
            </w:pPr>
            <w:r w:rsidRPr="00533B5C">
              <w:rPr>
                <w:rFonts w:ascii="Cambria" w:eastAsia="Times New Roman" w:hAnsi="Cambria" w:cs="Times New Roman"/>
                <w:b/>
                <w:color w:val="000000"/>
                <w:sz w:val="23"/>
                <w:szCs w:val="23"/>
              </w:rPr>
              <w:t>10 minutes</w:t>
            </w:r>
          </w:p>
        </w:tc>
      </w:tr>
      <w:tr w:rsidR="00EF6854" w:rsidRPr="00797B21">
        <w:trPr>
          <w:trHeight w:val="300"/>
        </w:trPr>
        <w:tc>
          <w:tcPr>
            <w:tcW w:w="72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EF6854" w:rsidRPr="00797B21" w:rsidRDefault="00EF6854" w:rsidP="0071784C">
            <w:pPr>
              <w:spacing w:after="0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3"/>
                <w:szCs w:val="23"/>
              </w:rPr>
            </w:pPr>
            <w:r>
              <w:rPr>
                <w:rFonts w:ascii="Cambria" w:eastAsia="Times New Roman" w:hAnsi="Cambria" w:cs="Times New Roman"/>
                <w:b/>
                <w:bCs/>
                <w:color w:val="000000"/>
                <w:sz w:val="23"/>
                <w:szCs w:val="23"/>
              </w:rPr>
              <w:t>Teacher is:</w:t>
            </w:r>
          </w:p>
        </w:tc>
        <w:tc>
          <w:tcPr>
            <w:tcW w:w="7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EF6854" w:rsidRPr="00797B21" w:rsidRDefault="00EF6854" w:rsidP="0071784C">
            <w:pPr>
              <w:spacing w:after="0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3"/>
                <w:szCs w:val="23"/>
              </w:rPr>
            </w:pPr>
            <w:r>
              <w:rPr>
                <w:rFonts w:ascii="Cambria" w:eastAsia="Times New Roman" w:hAnsi="Cambria" w:cs="Times New Roman"/>
                <w:b/>
                <w:bCs/>
                <w:color w:val="000000"/>
                <w:sz w:val="23"/>
                <w:szCs w:val="23"/>
              </w:rPr>
              <w:t>Student is:</w:t>
            </w:r>
          </w:p>
        </w:tc>
      </w:tr>
      <w:tr w:rsidR="00EF6854" w:rsidRPr="00711AB8">
        <w:trPr>
          <w:trHeight w:val="944"/>
        </w:trPr>
        <w:tc>
          <w:tcPr>
            <w:tcW w:w="72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0D64" w:rsidRDefault="00B70D64" w:rsidP="00B70D64">
            <w:pPr>
              <w:pStyle w:val="ListParagraph"/>
              <w:spacing w:after="0"/>
              <w:rPr>
                <w:rFonts w:ascii="Cambria" w:eastAsia="Times New Roman" w:hAnsi="Cambria" w:cs="Times New Roman"/>
                <w:b/>
                <w:bCs/>
                <w:color w:val="000000"/>
              </w:rPr>
            </w:pPr>
          </w:p>
          <w:p w:rsidR="00B70D64" w:rsidRPr="00472E17" w:rsidRDefault="00B70D64" w:rsidP="00B70D64">
            <w:pPr>
              <w:pStyle w:val="ListParagraph"/>
              <w:numPr>
                <w:ilvl w:val="0"/>
                <w:numId w:val="20"/>
                <w:numberingChange w:id="27" w:author="Gayle Thieman" w:date="2010-08-13T14:06:00Z" w:original=""/>
              </w:numPr>
              <w:spacing w:after="0"/>
              <w:rPr>
                <w:rFonts w:ascii="Cambria" w:eastAsia="Times New Roman" w:hAnsi="Cambria" w:cs="Times New Roman"/>
                <w:bCs/>
                <w:color w:val="000000"/>
              </w:rPr>
            </w:pPr>
            <w:r w:rsidRPr="00472E17">
              <w:rPr>
                <w:rFonts w:ascii="Cambria" w:eastAsia="Times New Roman" w:hAnsi="Cambria" w:cs="Times New Roman"/>
                <w:bCs/>
                <w:color w:val="000000"/>
              </w:rPr>
              <w:t xml:space="preserve">Bringing up the PowerPoint </w:t>
            </w:r>
            <w:ins w:id="28" w:author="Gayle Thieman" w:date="2010-08-13T14:08:00Z">
              <w:r w:rsidR="00EA2870">
                <w:rPr>
                  <w:rFonts w:ascii="Cambria" w:eastAsia="Times New Roman" w:hAnsi="Cambria" w:cs="Times New Roman"/>
                  <w:bCs/>
                  <w:color w:val="000000"/>
                </w:rPr>
                <w:t xml:space="preserve">  Be sure to include the slides or handout of slides so I can see the disciplinary content</w:t>
              </w:r>
            </w:ins>
          </w:p>
          <w:p w:rsidR="00B70D64" w:rsidRPr="00472E17" w:rsidRDefault="00B70D64" w:rsidP="00B70D64">
            <w:pPr>
              <w:pStyle w:val="ListParagraph"/>
              <w:spacing w:after="0"/>
              <w:rPr>
                <w:rFonts w:ascii="Cambria" w:eastAsia="Times New Roman" w:hAnsi="Cambria" w:cs="Times New Roman"/>
                <w:bCs/>
                <w:color w:val="000000"/>
              </w:rPr>
            </w:pPr>
          </w:p>
          <w:p w:rsidR="00EF6854" w:rsidRDefault="00B70D64" w:rsidP="00B70D64">
            <w:pPr>
              <w:pStyle w:val="ListParagraph"/>
              <w:numPr>
                <w:ilvl w:val="0"/>
                <w:numId w:val="20"/>
                <w:numberingChange w:id="29" w:author="Gayle Thieman" w:date="2010-08-13T14:06:00Z" w:original=""/>
              </w:numPr>
              <w:spacing w:after="0"/>
              <w:rPr>
                <w:rFonts w:ascii="Cambria" w:eastAsia="Times New Roman" w:hAnsi="Cambria" w:cs="Times New Roman"/>
                <w:bCs/>
                <w:color w:val="000000"/>
              </w:rPr>
            </w:pPr>
            <w:r w:rsidRPr="00472E17">
              <w:rPr>
                <w:rFonts w:ascii="Cambria" w:eastAsia="Times New Roman" w:hAnsi="Cambria" w:cs="Times New Roman"/>
                <w:bCs/>
                <w:color w:val="000000"/>
              </w:rPr>
              <w:t>Introducing</w:t>
            </w:r>
            <w:r w:rsidR="00775699" w:rsidRPr="00472E17">
              <w:rPr>
                <w:rFonts w:ascii="Cambria" w:eastAsia="Times New Roman" w:hAnsi="Cambria" w:cs="Times New Roman"/>
                <w:bCs/>
                <w:color w:val="000000"/>
              </w:rPr>
              <w:t xml:space="preserve"> that</w:t>
            </w:r>
            <w:r w:rsidRPr="00472E17">
              <w:rPr>
                <w:rFonts w:ascii="Cambria" w:eastAsia="Times New Roman" w:hAnsi="Cambria" w:cs="Times New Roman"/>
                <w:bCs/>
                <w:color w:val="000000"/>
              </w:rPr>
              <w:t xml:space="preserve"> Prohibition, as well as those resistance groups we j</w:t>
            </w:r>
            <w:r w:rsidR="005414AE">
              <w:rPr>
                <w:rFonts w:ascii="Cambria" w:eastAsia="Times New Roman" w:hAnsi="Cambria" w:cs="Times New Roman"/>
                <w:bCs/>
                <w:color w:val="000000"/>
              </w:rPr>
              <w:t xml:space="preserve">ust learned about, was part </w:t>
            </w:r>
            <w:proofErr w:type="gramStart"/>
            <w:r w:rsidR="005414AE">
              <w:rPr>
                <w:rFonts w:ascii="Cambria" w:eastAsia="Times New Roman" w:hAnsi="Cambria" w:cs="Times New Roman"/>
                <w:bCs/>
                <w:color w:val="000000"/>
              </w:rPr>
              <w:t xml:space="preserve">of </w:t>
            </w:r>
            <w:r w:rsidRPr="00472E17">
              <w:rPr>
                <w:rFonts w:ascii="Cambria" w:eastAsia="Times New Roman" w:hAnsi="Cambria" w:cs="Times New Roman"/>
                <w:bCs/>
                <w:color w:val="000000"/>
              </w:rPr>
              <w:t xml:space="preserve"> broader</w:t>
            </w:r>
            <w:proofErr w:type="gramEnd"/>
            <w:r w:rsidRPr="00472E17">
              <w:rPr>
                <w:rFonts w:ascii="Cambria" w:eastAsia="Times New Roman" w:hAnsi="Cambria" w:cs="Times New Roman"/>
                <w:bCs/>
                <w:color w:val="000000"/>
              </w:rPr>
              <w:t xml:space="preserve"> cultural shift in America at the time and showing the PowerPoint presentation</w:t>
            </w:r>
          </w:p>
          <w:p w:rsidR="00227AAA" w:rsidRPr="00227AAA" w:rsidRDefault="00227AAA" w:rsidP="00227AAA">
            <w:pPr>
              <w:pStyle w:val="ListParagraph"/>
              <w:rPr>
                <w:rFonts w:ascii="Cambria" w:eastAsia="Times New Roman" w:hAnsi="Cambria" w:cs="Times New Roman"/>
                <w:bCs/>
                <w:color w:val="000000"/>
              </w:rPr>
            </w:pPr>
          </w:p>
          <w:p w:rsidR="00227AAA" w:rsidRPr="00472E17" w:rsidRDefault="00227AAA" w:rsidP="00B70D64">
            <w:pPr>
              <w:pStyle w:val="ListParagraph"/>
              <w:numPr>
                <w:ilvl w:val="0"/>
                <w:numId w:val="20"/>
                <w:numberingChange w:id="30" w:author="Gayle Thieman" w:date="2010-08-13T14:06:00Z" w:original=""/>
              </w:numPr>
              <w:spacing w:after="0"/>
              <w:rPr>
                <w:rFonts w:ascii="Cambria" w:eastAsia="Times New Roman" w:hAnsi="Cambria" w:cs="Times New Roman"/>
                <w:bCs/>
                <w:color w:val="000000"/>
              </w:rPr>
            </w:pPr>
            <w:r>
              <w:rPr>
                <w:rFonts w:ascii="Cambria" w:eastAsia="Times New Roman" w:hAnsi="Cambria" w:cs="Times New Roman"/>
                <w:bCs/>
                <w:color w:val="000000"/>
              </w:rPr>
              <w:t>Ensuring that the map sections of Harlem are taped to the wall or board for the next activity</w:t>
            </w:r>
          </w:p>
          <w:p w:rsidR="003713CF" w:rsidRDefault="003713CF" w:rsidP="003713CF">
            <w:pPr>
              <w:pStyle w:val="ListParagraph"/>
              <w:rPr>
                <w:rFonts w:ascii="Cambria" w:eastAsia="Times New Roman" w:hAnsi="Cambria" w:cs="Times New Roman"/>
                <w:b/>
                <w:bCs/>
                <w:color w:val="000000"/>
              </w:rPr>
            </w:pPr>
          </w:p>
          <w:p w:rsidR="00EF6854" w:rsidRPr="002C614F" w:rsidRDefault="00EF6854" w:rsidP="0071784C">
            <w:pPr>
              <w:pStyle w:val="ListParagraph"/>
              <w:spacing w:after="0"/>
              <w:rPr>
                <w:rFonts w:ascii="Cambria" w:eastAsia="Times New Roman" w:hAnsi="Cambria" w:cs="Times New Roman"/>
                <w:b/>
                <w:bCs/>
                <w:color w:val="000000"/>
              </w:rPr>
            </w:pPr>
          </w:p>
        </w:tc>
        <w:tc>
          <w:tcPr>
            <w:tcW w:w="7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6854" w:rsidRDefault="00EF6854" w:rsidP="0071784C">
            <w:pPr>
              <w:spacing w:after="0"/>
              <w:rPr>
                <w:rFonts w:ascii="Cambria" w:eastAsia="Times New Roman" w:hAnsi="Cambria" w:cs="Times New Roman"/>
                <w:b/>
                <w:bCs/>
                <w:color w:val="000000"/>
              </w:rPr>
            </w:pPr>
          </w:p>
          <w:p w:rsidR="00D42D5B" w:rsidRPr="00D42D5B" w:rsidRDefault="00D42D5B" w:rsidP="00D42D5B">
            <w:pPr>
              <w:pStyle w:val="ListParagraph"/>
              <w:numPr>
                <w:ilvl w:val="0"/>
                <w:numId w:val="20"/>
                <w:numberingChange w:id="31" w:author="Gayle Thieman" w:date="2010-08-13T14:06:00Z" w:original=""/>
              </w:numPr>
              <w:spacing w:after="0"/>
              <w:rPr>
                <w:rFonts w:ascii="Cambria" w:eastAsia="Times New Roman" w:hAnsi="Cambria" w:cs="Times New Roman"/>
                <w:bCs/>
                <w:color w:val="000000"/>
              </w:rPr>
            </w:pPr>
            <w:r w:rsidRPr="00D42D5B">
              <w:rPr>
                <w:rFonts w:ascii="Cambria" w:eastAsia="Times New Roman" w:hAnsi="Cambria" w:cs="Times New Roman"/>
                <w:bCs/>
                <w:color w:val="000000"/>
              </w:rPr>
              <w:t>Listening</w:t>
            </w:r>
          </w:p>
        </w:tc>
      </w:tr>
      <w:tr w:rsidR="00EF6854" w:rsidRPr="00797B21">
        <w:trPr>
          <w:trHeight w:val="300"/>
        </w:trPr>
        <w:tc>
          <w:tcPr>
            <w:tcW w:w="3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EF6854" w:rsidRPr="00797B21" w:rsidRDefault="00EF6854" w:rsidP="0071784C">
            <w:pPr>
              <w:spacing w:after="0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3"/>
                <w:szCs w:val="23"/>
              </w:rPr>
            </w:pPr>
            <w:r w:rsidRPr="00797B21">
              <w:rPr>
                <w:rFonts w:ascii="Cambria" w:eastAsia="Times New Roman" w:hAnsi="Cambria" w:cs="Times New Roman"/>
                <w:b/>
                <w:bCs/>
                <w:color w:val="000000"/>
                <w:sz w:val="23"/>
                <w:szCs w:val="23"/>
              </w:rPr>
              <w:t>Activity: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EF6854" w:rsidRPr="00797B21" w:rsidRDefault="00EF6854" w:rsidP="0071784C">
            <w:pPr>
              <w:spacing w:after="0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3"/>
                <w:szCs w:val="23"/>
              </w:rPr>
            </w:pPr>
            <w:r w:rsidRPr="00797B21">
              <w:rPr>
                <w:rFonts w:ascii="Cambria" w:eastAsia="Times New Roman" w:hAnsi="Cambria" w:cs="Times New Roman"/>
                <w:b/>
                <w:bCs/>
                <w:color w:val="000000"/>
                <w:sz w:val="23"/>
                <w:szCs w:val="23"/>
              </w:rPr>
              <w:t>Key Concepts Presented: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EF6854" w:rsidRPr="00797B21" w:rsidRDefault="00EF6854" w:rsidP="0071784C">
            <w:pPr>
              <w:spacing w:after="0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3"/>
                <w:szCs w:val="23"/>
              </w:rPr>
            </w:pPr>
            <w:r w:rsidRPr="00797B21">
              <w:rPr>
                <w:rFonts w:ascii="Cambria" w:eastAsia="Times New Roman" w:hAnsi="Cambria" w:cs="Times New Roman"/>
                <w:b/>
                <w:bCs/>
                <w:color w:val="000000"/>
                <w:sz w:val="23"/>
                <w:szCs w:val="23"/>
              </w:rPr>
              <w:t>Higher Order Thinking Skills:</w:t>
            </w:r>
          </w:p>
        </w:tc>
        <w:tc>
          <w:tcPr>
            <w:tcW w:w="3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EF6854" w:rsidRPr="00797B21" w:rsidRDefault="00EF6854" w:rsidP="0071784C">
            <w:pPr>
              <w:spacing w:after="0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3"/>
                <w:szCs w:val="23"/>
              </w:rPr>
            </w:pPr>
            <w:r w:rsidRPr="00797B21">
              <w:rPr>
                <w:rFonts w:ascii="Cambria" w:eastAsia="Times New Roman" w:hAnsi="Cambria" w:cs="Times New Roman"/>
                <w:b/>
                <w:bCs/>
                <w:color w:val="000000"/>
                <w:sz w:val="23"/>
                <w:szCs w:val="23"/>
              </w:rPr>
              <w:t xml:space="preserve">Time </w:t>
            </w:r>
          </w:p>
        </w:tc>
      </w:tr>
      <w:tr w:rsidR="00EF6854" w:rsidRPr="00797B21">
        <w:trPr>
          <w:trHeight w:val="870"/>
        </w:trPr>
        <w:tc>
          <w:tcPr>
            <w:tcW w:w="3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</w:tcPr>
          <w:p w:rsidR="00EF6854" w:rsidRPr="00797B21" w:rsidRDefault="0062778B" w:rsidP="0062778B">
            <w:pPr>
              <w:spacing w:after="0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3"/>
                <w:szCs w:val="23"/>
              </w:rPr>
            </w:pPr>
            <w:r>
              <w:rPr>
                <w:rFonts w:ascii="Cambria" w:eastAsia="Times New Roman" w:hAnsi="Cambria" w:cs="Times New Roman"/>
                <w:b/>
                <w:bCs/>
                <w:color w:val="000000"/>
                <w:sz w:val="23"/>
                <w:szCs w:val="23"/>
              </w:rPr>
              <w:t>Enforcement of Prohibition Reading</w:t>
            </w:r>
            <w:r w:rsidR="00C224FE">
              <w:rPr>
                <w:rFonts w:ascii="Cambria" w:eastAsia="Times New Roman" w:hAnsi="Cambria" w:cs="Times New Roman"/>
                <w:b/>
                <w:bCs/>
                <w:color w:val="000000"/>
                <w:sz w:val="23"/>
                <w:szCs w:val="23"/>
              </w:rPr>
              <w:t>s</w:t>
            </w:r>
            <w:r>
              <w:rPr>
                <w:rFonts w:ascii="Cambria" w:eastAsia="Times New Roman" w:hAnsi="Cambria" w:cs="Times New Roman"/>
                <w:b/>
                <w:bCs/>
                <w:color w:val="000000"/>
                <w:sz w:val="23"/>
                <w:szCs w:val="23"/>
              </w:rPr>
              <w:t xml:space="preserve"> and Harlem Example Map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EE177F" w:rsidRPr="00797B21" w:rsidRDefault="004E22EC" w:rsidP="00EE177F">
            <w:pPr>
              <w:spacing w:after="0"/>
              <w:jc w:val="center"/>
              <w:rPr>
                <w:rFonts w:ascii="Cambria" w:eastAsia="Times New Roman" w:hAnsi="Cambria" w:cs="Times New Roman"/>
                <w:i/>
                <w:iCs/>
                <w:color w:val="000000"/>
                <w:sz w:val="23"/>
                <w:szCs w:val="23"/>
              </w:rPr>
            </w:pPr>
            <w:r>
              <w:rPr>
                <w:rFonts w:ascii="Cambria" w:eastAsia="Times New Roman" w:hAnsi="Cambria" w:cs="Times New Roman"/>
                <w:i/>
                <w:iCs/>
                <w:color w:val="000000"/>
                <w:sz w:val="23"/>
                <w:szCs w:val="23"/>
              </w:rPr>
              <w:t>Prohibition enforcement: its limits, cost, corruption and its role in New York City, resistance to Prohibition, speakeasies, nightclubs and Buffet Flat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</w:tcPr>
          <w:p w:rsidR="00EF6854" w:rsidRPr="00797B21" w:rsidRDefault="00D42D5B" w:rsidP="0071784C">
            <w:pPr>
              <w:spacing w:after="0"/>
              <w:jc w:val="center"/>
              <w:rPr>
                <w:rFonts w:ascii="Cambria" w:eastAsia="Times New Roman" w:hAnsi="Cambria" w:cs="Times New Roman"/>
                <w:i/>
                <w:iCs/>
                <w:color w:val="000000"/>
                <w:sz w:val="23"/>
                <w:szCs w:val="23"/>
              </w:rPr>
            </w:pPr>
            <w:r>
              <w:rPr>
                <w:rFonts w:ascii="Cambria" w:eastAsia="Times New Roman" w:hAnsi="Cambria" w:cs="Times New Roman"/>
                <w:i/>
                <w:iCs/>
                <w:color w:val="000000"/>
                <w:sz w:val="23"/>
                <w:szCs w:val="23"/>
              </w:rPr>
              <w:t>Remembering, Understanding, Applying, Analyzing</w:t>
            </w:r>
          </w:p>
        </w:tc>
        <w:tc>
          <w:tcPr>
            <w:tcW w:w="3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</w:tcPr>
          <w:p w:rsidR="00EF6854" w:rsidRPr="00533B5C" w:rsidRDefault="00533B5C" w:rsidP="0071784C">
            <w:pPr>
              <w:spacing w:after="0"/>
              <w:jc w:val="center"/>
              <w:rPr>
                <w:rFonts w:ascii="Cambria" w:eastAsia="Times New Roman" w:hAnsi="Cambria" w:cs="Times New Roman"/>
                <w:b/>
                <w:color w:val="000000"/>
                <w:sz w:val="23"/>
                <w:szCs w:val="23"/>
              </w:rPr>
            </w:pPr>
            <w:r w:rsidRPr="00533B5C">
              <w:rPr>
                <w:rFonts w:ascii="Cambria" w:eastAsia="Times New Roman" w:hAnsi="Cambria" w:cs="Times New Roman"/>
                <w:b/>
                <w:color w:val="000000"/>
                <w:sz w:val="23"/>
                <w:szCs w:val="23"/>
              </w:rPr>
              <w:t>45 minutes</w:t>
            </w:r>
          </w:p>
        </w:tc>
      </w:tr>
      <w:tr w:rsidR="00EF6854" w:rsidRPr="00797B21">
        <w:trPr>
          <w:trHeight w:val="300"/>
        </w:trPr>
        <w:tc>
          <w:tcPr>
            <w:tcW w:w="7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EF6854" w:rsidRPr="00797B21" w:rsidRDefault="00EF6854" w:rsidP="0071784C">
            <w:pPr>
              <w:spacing w:after="0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3"/>
                <w:szCs w:val="23"/>
              </w:rPr>
            </w:pPr>
            <w:r>
              <w:rPr>
                <w:rFonts w:ascii="Cambria" w:eastAsia="Times New Roman" w:hAnsi="Cambria" w:cs="Times New Roman"/>
                <w:b/>
                <w:bCs/>
                <w:color w:val="000000"/>
                <w:sz w:val="23"/>
                <w:szCs w:val="23"/>
              </w:rPr>
              <w:t>Teacher is:</w:t>
            </w:r>
          </w:p>
        </w:tc>
        <w:tc>
          <w:tcPr>
            <w:tcW w:w="7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EF6854" w:rsidRPr="00797B21" w:rsidRDefault="00EF6854" w:rsidP="0071784C">
            <w:pPr>
              <w:spacing w:after="0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3"/>
                <w:szCs w:val="23"/>
              </w:rPr>
            </w:pPr>
            <w:r>
              <w:rPr>
                <w:rFonts w:ascii="Cambria" w:eastAsia="Times New Roman" w:hAnsi="Cambria" w:cs="Times New Roman"/>
                <w:b/>
                <w:bCs/>
                <w:color w:val="000000"/>
                <w:sz w:val="23"/>
                <w:szCs w:val="23"/>
              </w:rPr>
              <w:t>Student is:</w:t>
            </w:r>
          </w:p>
        </w:tc>
      </w:tr>
      <w:tr w:rsidR="00EF6854" w:rsidRPr="00711AB8">
        <w:trPr>
          <w:trHeight w:val="944"/>
        </w:trPr>
        <w:tc>
          <w:tcPr>
            <w:tcW w:w="7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6854" w:rsidRDefault="00EF6854" w:rsidP="00852F1A">
            <w:pPr>
              <w:spacing w:after="0"/>
              <w:rPr>
                <w:rFonts w:ascii="Cambria" w:eastAsia="Times New Roman" w:hAnsi="Cambria" w:cs="Times New Roman"/>
                <w:b/>
                <w:bCs/>
                <w:color w:val="000000"/>
              </w:rPr>
            </w:pPr>
          </w:p>
          <w:p w:rsidR="00852F1A" w:rsidRPr="00C224FE" w:rsidRDefault="00852F1A" w:rsidP="00852F1A">
            <w:pPr>
              <w:pStyle w:val="ListParagraph"/>
              <w:numPr>
                <w:ilvl w:val="0"/>
                <w:numId w:val="22"/>
                <w:numberingChange w:id="32" w:author="Gayle Thieman" w:date="2010-08-13T14:06:00Z" w:original=""/>
              </w:numPr>
              <w:spacing w:after="0"/>
              <w:rPr>
                <w:rFonts w:ascii="Cambria" w:eastAsia="Times New Roman" w:hAnsi="Cambria" w:cs="Times New Roman"/>
                <w:bCs/>
                <w:color w:val="000000"/>
              </w:rPr>
            </w:pPr>
            <w:r w:rsidRPr="00C224FE">
              <w:rPr>
                <w:rFonts w:ascii="Cambria" w:eastAsia="Times New Roman" w:hAnsi="Cambria" w:cs="Times New Roman"/>
                <w:bCs/>
                <w:color w:val="000000"/>
              </w:rPr>
              <w:t>Telling the class that they are going to do a three part activity</w:t>
            </w:r>
            <w:r w:rsidR="0062778B" w:rsidRPr="00C224FE">
              <w:rPr>
                <w:rFonts w:ascii="Cambria" w:eastAsia="Times New Roman" w:hAnsi="Cambria" w:cs="Times New Roman"/>
                <w:bCs/>
                <w:color w:val="000000"/>
              </w:rPr>
              <w:t xml:space="preserve"> </w:t>
            </w:r>
          </w:p>
          <w:p w:rsidR="00852F1A" w:rsidRPr="00C224FE" w:rsidRDefault="00852F1A" w:rsidP="00852F1A">
            <w:pPr>
              <w:spacing w:after="0"/>
              <w:rPr>
                <w:rFonts w:ascii="Cambria" w:eastAsia="Times New Roman" w:hAnsi="Cambria" w:cs="Times New Roman"/>
                <w:bCs/>
                <w:color w:val="000000"/>
              </w:rPr>
            </w:pPr>
          </w:p>
          <w:p w:rsidR="00852F1A" w:rsidRPr="00C224FE" w:rsidRDefault="00852F1A" w:rsidP="00852F1A">
            <w:pPr>
              <w:pStyle w:val="ListParagraph"/>
              <w:numPr>
                <w:ilvl w:val="0"/>
                <w:numId w:val="22"/>
                <w:numberingChange w:id="33" w:author="Gayle Thieman" w:date="2010-08-13T14:06:00Z" w:original=""/>
              </w:numPr>
              <w:spacing w:after="0"/>
              <w:rPr>
                <w:rFonts w:ascii="Cambria" w:eastAsia="Times New Roman" w:hAnsi="Cambria" w:cs="Times New Roman"/>
                <w:bCs/>
                <w:color w:val="000000"/>
              </w:rPr>
            </w:pPr>
            <w:r w:rsidRPr="00C224FE">
              <w:rPr>
                <w:rFonts w:ascii="Cambria" w:eastAsia="Times New Roman" w:hAnsi="Cambria" w:cs="Times New Roman"/>
                <w:bCs/>
                <w:color w:val="000000"/>
              </w:rPr>
              <w:t>Ensuring that the following directions are visible</w:t>
            </w:r>
            <w:r w:rsidR="00AC41F4">
              <w:rPr>
                <w:rFonts w:ascii="Cambria" w:eastAsia="Times New Roman" w:hAnsi="Cambria" w:cs="Times New Roman"/>
                <w:bCs/>
                <w:color w:val="000000"/>
              </w:rPr>
              <w:t xml:space="preserve"> while passing out the readings to students (reading 3 should be considered for those who struggle most with reading)</w:t>
            </w:r>
            <w:r w:rsidRPr="00C224FE">
              <w:rPr>
                <w:rFonts w:ascii="Cambria" w:eastAsia="Times New Roman" w:hAnsi="Cambria" w:cs="Times New Roman"/>
                <w:bCs/>
                <w:color w:val="000000"/>
              </w:rPr>
              <w:t>:</w:t>
            </w:r>
          </w:p>
          <w:p w:rsidR="00852F1A" w:rsidRPr="00C224FE" w:rsidRDefault="00852F1A" w:rsidP="00852F1A">
            <w:pPr>
              <w:pStyle w:val="ListParagraph"/>
              <w:rPr>
                <w:rFonts w:ascii="Cambria" w:eastAsia="Times New Roman" w:hAnsi="Cambria" w:cs="Times New Roman"/>
                <w:bCs/>
                <w:color w:val="000000"/>
              </w:rPr>
            </w:pPr>
          </w:p>
          <w:p w:rsidR="00852F1A" w:rsidRDefault="00852F1A" w:rsidP="00852F1A">
            <w:pPr>
              <w:pStyle w:val="ListParagraph"/>
              <w:numPr>
                <w:ilvl w:val="0"/>
                <w:numId w:val="23"/>
                <w:numberingChange w:id="34" w:author="Gayle Thieman" w:date="2010-08-13T14:06:00Z" w:original=""/>
              </w:numPr>
              <w:spacing w:after="0"/>
              <w:rPr>
                <w:rFonts w:ascii="Cambria" w:eastAsia="Times New Roman" w:hAnsi="Cambria" w:cs="Times New Roman"/>
                <w:bCs/>
                <w:color w:val="000000"/>
              </w:rPr>
            </w:pPr>
            <w:r w:rsidRPr="00C224FE">
              <w:rPr>
                <w:rFonts w:ascii="Cambria" w:eastAsia="Times New Roman" w:hAnsi="Cambria" w:cs="Times New Roman"/>
                <w:bCs/>
                <w:color w:val="000000"/>
                <w:u w:val="single"/>
              </w:rPr>
              <w:t>Part 1:</w:t>
            </w:r>
            <w:r w:rsidR="008D4513">
              <w:rPr>
                <w:rFonts w:ascii="Cambria" w:eastAsia="Times New Roman" w:hAnsi="Cambria" w:cs="Times New Roman"/>
                <w:bCs/>
                <w:color w:val="000000"/>
              </w:rPr>
              <w:t xml:space="preserve"> Take about </w:t>
            </w:r>
            <w:r w:rsidR="00533B5C">
              <w:rPr>
                <w:rFonts w:ascii="Cambria" w:eastAsia="Times New Roman" w:hAnsi="Cambria" w:cs="Times New Roman"/>
                <w:bCs/>
                <w:color w:val="000000"/>
              </w:rPr>
              <w:t>10</w:t>
            </w:r>
            <w:r w:rsidRPr="00C224FE">
              <w:rPr>
                <w:rFonts w:ascii="Cambria" w:eastAsia="Times New Roman" w:hAnsi="Cambria" w:cs="Times New Roman"/>
                <w:bCs/>
                <w:color w:val="000000"/>
              </w:rPr>
              <w:t xml:space="preserve"> minutes to silently read the article given to you (either </w:t>
            </w:r>
            <w:r w:rsidR="00DB490F" w:rsidRPr="00C224FE">
              <w:rPr>
                <w:rFonts w:ascii="Cambria" w:eastAsia="Times New Roman" w:hAnsi="Cambria" w:cs="Times New Roman"/>
                <w:bCs/>
                <w:color w:val="000000"/>
              </w:rPr>
              <w:t xml:space="preserve">reading </w:t>
            </w:r>
            <w:r w:rsidR="00533B5C">
              <w:rPr>
                <w:rFonts w:ascii="Cambria" w:eastAsia="Times New Roman" w:hAnsi="Cambria" w:cs="Times New Roman"/>
                <w:bCs/>
                <w:color w:val="000000"/>
              </w:rPr>
              <w:t>1</w:t>
            </w:r>
            <w:proofErr w:type="gramStart"/>
            <w:r w:rsidR="00533B5C">
              <w:rPr>
                <w:rFonts w:ascii="Cambria" w:eastAsia="Times New Roman" w:hAnsi="Cambria" w:cs="Times New Roman"/>
                <w:bCs/>
                <w:color w:val="000000"/>
              </w:rPr>
              <w:t xml:space="preserve">, </w:t>
            </w:r>
            <w:r w:rsidRPr="00C224FE">
              <w:rPr>
                <w:rFonts w:ascii="Cambria" w:eastAsia="Times New Roman" w:hAnsi="Cambria" w:cs="Times New Roman"/>
                <w:bCs/>
                <w:color w:val="000000"/>
              </w:rPr>
              <w:t xml:space="preserve"> </w:t>
            </w:r>
            <w:r w:rsidR="00DB490F" w:rsidRPr="00C224FE">
              <w:rPr>
                <w:rFonts w:ascii="Cambria" w:eastAsia="Times New Roman" w:hAnsi="Cambria" w:cs="Times New Roman"/>
                <w:bCs/>
                <w:color w:val="000000"/>
              </w:rPr>
              <w:t>reading</w:t>
            </w:r>
            <w:proofErr w:type="gramEnd"/>
            <w:r w:rsidRPr="00C224FE">
              <w:rPr>
                <w:rFonts w:ascii="Cambria" w:eastAsia="Times New Roman" w:hAnsi="Cambria" w:cs="Times New Roman"/>
                <w:bCs/>
                <w:color w:val="000000"/>
              </w:rPr>
              <w:t xml:space="preserve"> 2</w:t>
            </w:r>
            <w:r w:rsidR="00533B5C">
              <w:rPr>
                <w:rFonts w:ascii="Cambria" w:eastAsia="Times New Roman" w:hAnsi="Cambria" w:cs="Times New Roman"/>
                <w:bCs/>
                <w:color w:val="000000"/>
              </w:rPr>
              <w:t xml:space="preserve"> or reading 3</w:t>
            </w:r>
            <w:r w:rsidRPr="00C224FE">
              <w:rPr>
                <w:rFonts w:ascii="Cambria" w:eastAsia="Times New Roman" w:hAnsi="Cambria" w:cs="Times New Roman"/>
                <w:bCs/>
                <w:color w:val="000000"/>
              </w:rPr>
              <w:t>)</w:t>
            </w:r>
            <w:r w:rsidR="0008777C">
              <w:rPr>
                <w:rFonts w:ascii="Cambria" w:eastAsia="Times New Roman" w:hAnsi="Cambria" w:cs="Times New Roman"/>
                <w:bCs/>
                <w:color w:val="000000"/>
              </w:rPr>
              <w:t xml:space="preserve"> </w:t>
            </w:r>
          </w:p>
          <w:p w:rsidR="0008777C" w:rsidRDefault="0008777C" w:rsidP="0008777C">
            <w:pPr>
              <w:pStyle w:val="ListParagraph"/>
              <w:spacing w:after="0"/>
              <w:ind w:left="1440"/>
              <w:rPr>
                <w:rFonts w:ascii="Cambria" w:eastAsia="Times New Roman" w:hAnsi="Cambria" w:cs="Times New Roman"/>
                <w:bCs/>
                <w:color w:val="000000"/>
                <w:u w:val="single"/>
              </w:rPr>
            </w:pPr>
          </w:p>
          <w:p w:rsidR="0008777C" w:rsidRPr="0008777C" w:rsidRDefault="0008777C" w:rsidP="0008777C">
            <w:pPr>
              <w:pStyle w:val="ListParagraph"/>
              <w:spacing w:after="0"/>
              <w:ind w:left="1440"/>
              <w:rPr>
                <w:rFonts w:ascii="Cambria" w:eastAsia="Times New Roman" w:hAnsi="Cambria" w:cs="Times New Roman"/>
                <w:bCs/>
                <w:color w:val="000000"/>
              </w:rPr>
            </w:pPr>
            <w:r>
              <w:rPr>
                <w:rFonts w:ascii="Cambria" w:eastAsia="Times New Roman" w:hAnsi="Cambria" w:cs="Times New Roman"/>
                <w:bCs/>
                <w:color w:val="000000"/>
              </w:rPr>
              <w:t>Make sure to read the front AND the back</w:t>
            </w:r>
          </w:p>
          <w:p w:rsidR="00852F1A" w:rsidRPr="00C224FE" w:rsidRDefault="00852F1A" w:rsidP="00852F1A">
            <w:pPr>
              <w:spacing w:after="0"/>
              <w:rPr>
                <w:rFonts w:ascii="Cambria" w:eastAsia="Times New Roman" w:hAnsi="Cambria" w:cs="Times New Roman"/>
                <w:bCs/>
                <w:color w:val="000000"/>
              </w:rPr>
            </w:pPr>
          </w:p>
          <w:p w:rsidR="00EF6854" w:rsidRPr="00C224FE" w:rsidRDefault="00852F1A" w:rsidP="00852F1A">
            <w:pPr>
              <w:pStyle w:val="ListParagraph"/>
              <w:numPr>
                <w:ilvl w:val="0"/>
                <w:numId w:val="23"/>
                <w:numberingChange w:id="35" w:author="Gayle Thieman" w:date="2010-08-13T14:06:00Z" w:original=""/>
              </w:numPr>
              <w:spacing w:after="0"/>
              <w:rPr>
                <w:rFonts w:ascii="Cambria" w:eastAsia="Times New Roman" w:hAnsi="Cambria" w:cs="Times New Roman"/>
                <w:bCs/>
                <w:color w:val="000000"/>
              </w:rPr>
            </w:pPr>
            <w:r w:rsidRPr="00C224FE">
              <w:rPr>
                <w:rFonts w:ascii="Cambria" w:eastAsia="Times New Roman" w:hAnsi="Cambria" w:cs="Times New Roman"/>
                <w:bCs/>
                <w:color w:val="000000"/>
                <w:u w:val="single"/>
              </w:rPr>
              <w:t>Part 2:</w:t>
            </w:r>
            <w:r w:rsidRPr="00C224FE">
              <w:rPr>
                <w:rFonts w:ascii="Cambria" w:eastAsia="Times New Roman" w:hAnsi="Cambria" w:cs="Times New Roman"/>
                <w:bCs/>
                <w:color w:val="000000"/>
              </w:rPr>
              <w:t xml:space="preserve"> When the 10 minutes is up, please form groups of </w:t>
            </w:r>
            <w:r w:rsidR="00533B5C">
              <w:rPr>
                <w:rFonts w:ascii="Cambria" w:eastAsia="Times New Roman" w:hAnsi="Cambria" w:cs="Times New Roman"/>
                <w:bCs/>
                <w:color w:val="000000"/>
              </w:rPr>
              <w:t>3</w:t>
            </w:r>
            <w:r w:rsidRPr="00C224FE">
              <w:rPr>
                <w:rFonts w:ascii="Cambria" w:eastAsia="Times New Roman" w:hAnsi="Cambria" w:cs="Times New Roman"/>
                <w:bCs/>
                <w:color w:val="000000"/>
              </w:rPr>
              <w:t xml:space="preserve"> with </w:t>
            </w:r>
            <w:r w:rsidR="00533B5C">
              <w:rPr>
                <w:rFonts w:ascii="Cambria" w:eastAsia="Times New Roman" w:hAnsi="Cambria" w:cs="Times New Roman"/>
                <w:bCs/>
                <w:color w:val="000000"/>
              </w:rPr>
              <w:t>one person who read reading 1, one person who read reading 2 and one person who read reading 3</w:t>
            </w:r>
          </w:p>
          <w:p w:rsidR="00227AAA" w:rsidRDefault="00227AAA" w:rsidP="00533B5C">
            <w:pPr>
              <w:pStyle w:val="ListParagraph"/>
              <w:ind w:left="1440"/>
              <w:rPr>
                <w:rFonts w:ascii="Cambria" w:eastAsia="Times New Roman" w:hAnsi="Cambria" w:cs="Times New Roman"/>
                <w:bCs/>
                <w:color w:val="000000"/>
              </w:rPr>
            </w:pPr>
          </w:p>
          <w:p w:rsidR="008F11EC" w:rsidRDefault="0062778B" w:rsidP="00533B5C">
            <w:pPr>
              <w:pStyle w:val="ListParagraph"/>
              <w:ind w:left="1440"/>
            </w:pPr>
            <w:r w:rsidRPr="00533B5C">
              <w:rPr>
                <w:rFonts w:ascii="Cambria" w:eastAsia="Times New Roman" w:hAnsi="Cambria" w:cs="Times New Roman"/>
                <w:bCs/>
                <w:color w:val="000000"/>
              </w:rPr>
              <w:t>When you have formed your groups, have one group member collect a question sheet. Then, i</w:t>
            </w:r>
            <w:r w:rsidR="00852F1A" w:rsidRPr="00533B5C">
              <w:rPr>
                <w:rFonts w:ascii="Cambria" w:eastAsia="Times New Roman" w:hAnsi="Cambria" w:cs="Times New Roman"/>
                <w:bCs/>
                <w:color w:val="000000"/>
              </w:rPr>
              <w:t xml:space="preserve">n your groups work together to </w:t>
            </w:r>
            <w:r w:rsidRPr="00533B5C">
              <w:rPr>
                <w:rFonts w:ascii="Cambria" w:eastAsia="Times New Roman" w:hAnsi="Cambria" w:cs="Times New Roman"/>
                <w:bCs/>
                <w:color w:val="000000"/>
              </w:rPr>
              <w:t>answer all questions.</w:t>
            </w:r>
          </w:p>
          <w:p w:rsidR="00DB490F" w:rsidRPr="00C224FE" w:rsidRDefault="00DB490F" w:rsidP="0062778B">
            <w:pPr>
              <w:pStyle w:val="ListParagraph"/>
              <w:spacing w:after="0"/>
              <w:ind w:left="1440"/>
              <w:rPr>
                <w:rFonts w:ascii="Cambria" w:eastAsia="Times New Roman" w:hAnsi="Cambria" w:cs="Times New Roman"/>
                <w:bCs/>
                <w:color w:val="000000"/>
              </w:rPr>
            </w:pPr>
          </w:p>
          <w:p w:rsidR="0062778B" w:rsidRPr="00C224FE" w:rsidRDefault="00DB490F" w:rsidP="0062778B">
            <w:pPr>
              <w:pStyle w:val="ListParagraph"/>
              <w:numPr>
                <w:ilvl w:val="0"/>
                <w:numId w:val="26"/>
                <w:numberingChange w:id="36" w:author="Gayle Thieman" w:date="2010-08-13T14:06:00Z" w:original=""/>
              </w:numPr>
              <w:spacing w:after="0"/>
              <w:rPr>
                <w:rFonts w:ascii="Cambria" w:eastAsia="Times New Roman" w:hAnsi="Cambria" w:cs="Times New Roman"/>
                <w:bCs/>
                <w:color w:val="000000"/>
              </w:rPr>
            </w:pPr>
            <w:r w:rsidRPr="00C224FE">
              <w:rPr>
                <w:rFonts w:ascii="Cambria" w:eastAsia="Times New Roman" w:hAnsi="Cambria" w:cs="Times New Roman"/>
                <w:bCs/>
                <w:color w:val="000000"/>
                <w:u w:val="single"/>
              </w:rPr>
              <w:t>Part 3:</w:t>
            </w:r>
            <w:r w:rsidRPr="00C224FE">
              <w:rPr>
                <w:rFonts w:ascii="Cambria" w:eastAsia="Times New Roman" w:hAnsi="Cambria" w:cs="Times New Roman"/>
                <w:bCs/>
                <w:color w:val="000000"/>
              </w:rPr>
              <w:t xml:space="preserve"> </w:t>
            </w:r>
            <w:r w:rsidR="0062778B" w:rsidRPr="00C224FE">
              <w:rPr>
                <w:rFonts w:ascii="Cambria" w:eastAsia="Times New Roman" w:hAnsi="Cambria" w:cs="Times New Roman"/>
                <w:bCs/>
                <w:color w:val="000000"/>
              </w:rPr>
              <w:t xml:space="preserve">When you have completed your questions </w:t>
            </w:r>
            <w:proofErr w:type="gramStart"/>
            <w:r w:rsidR="0062778B" w:rsidRPr="00C224FE">
              <w:rPr>
                <w:rFonts w:ascii="Cambria" w:eastAsia="Times New Roman" w:hAnsi="Cambria" w:cs="Times New Roman"/>
                <w:bCs/>
                <w:color w:val="000000"/>
              </w:rPr>
              <w:t xml:space="preserve">please </w:t>
            </w:r>
            <w:r w:rsidR="00533B5C">
              <w:rPr>
                <w:rFonts w:ascii="Cambria" w:eastAsia="Times New Roman" w:hAnsi="Cambria" w:cs="Times New Roman"/>
                <w:bCs/>
                <w:color w:val="000000"/>
              </w:rPr>
              <w:t xml:space="preserve"> </w:t>
            </w:r>
            <w:r w:rsidR="0062778B" w:rsidRPr="00C224FE">
              <w:rPr>
                <w:rFonts w:ascii="Cambria" w:eastAsia="Times New Roman" w:hAnsi="Cambria" w:cs="Times New Roman"/>
                <w:bCs/>
                <w:color w:val="000000"/>
              </w:rPr>
              <w:t>collect</w:t>
            </w:r>
            <w:proofErr w:type="gramEnd"/>
            <w:r w:rsidR="0062778B" w:rsidRPr="00C224FE">
              <w:rPr>
                <w:rFonts w:ascii="Cambria" w:eastAsia="Times New Roman" w:hAnsi="Cambria" w:cs="Times New Roman"/>
                <w:bCs/>
                <w:color w:val="000000"/>
              </w:rPr>
              <w:t xml:space="preserve"> a </w:t>
            </w:r>
            <w:r w:rsidR="00227AAA">
              <w:rPr>
                <w:rFonts w:ascii="Cambria" w:eastAsia="Times New Roman" w:hAnsi="Cambria" w:cs="Times New Roman"/>
                <w:bCs/>
                <w:color w:val="000000"/>
              </w:rPr>
              <w:t xml:space="preserve">section of the Harlem </w:t>
            </w:r>
            <w:r w:rsidR="000679F6">
              <w:rPr>
                <w:rFonts w:ascii="Cambria" w:eastAsia="Times New Roman" w:hAnsi="Cambria" w:cs="Times New Roman"/>
                <w:bCs/>
                <w:color w:val="000000"/>
              </w:rPr>
              <w:t xml:space="preserve">map attached to the wall </w:t>
            </w:r>
            <w:r w:rsidR="00FA596C">
              <w:rPr>
                <w:rFonts w:ascii="Cambria" w:eastAsia="Times New Roman" w:hAnsi="Cambria" w:cs="Times New Roman"/>
                <w:bCs/>
                <w:color w:val="000000"/>
              </w:rPr>
              <w:t>(it will have a sheet with 10 locations to map attached)</w:t>
            </w:r>
          </w:p>
          <w:p w:rsidR="0062778B" w:rsidRPr="00C224FE" w:rsidRDefault="0062778B" w:rsidP="0062778B">
            <w:pPr>
              <w:pStyle w:val="ListParagraph"/>
              <w:spacing w:after="0"/>
              <w:ind w:left="1440"/>
              <w:rPr>
                <w:rFonts w:ascii="Cambria" w:eastAsia="Times New Roman" w:hAnsi="Cambria" w:cs="Times New Roman"/>
                <w:bCs/>
                <w:color w:val="000000"/>
              </w:rPr>
            </w:pPr>
          </w:p>
          <w:p w:rsidR="0062778B" w:rsidRPr="00C224FE" w:rsidRDefault="0062778B" w:rsidP="0062778B">
            <w:pPr>
              <w:pStyle w:val="ListParagraph"/>
              <w:spacing w:after="0"/>
              <w:ind w:left="1440"/>
              <w:rPr>
                <w:rFonts w:ascii="Cambria" w:eastAsia="Times New Roman" w:hAnsi="Cambria" w:cs="Times New Roman"/>
                <w:bCs/>
                <w:color w:val="000000"/>
              </w:rPr>
            </w:pPr>
            <w:r w:rsidRPr="00C224FE">
              <w:rPr>
                <w:rFonts w:ascii="Cambria" w:eastAsia="Times New Roman" w:hAnsi="Cambria" w:cs="Times New Roman"/>
                <w:bCs/>
                <w:color w:val="000000"/>
              </w:rPr>
              <w:t>On</w:t>
            </w:r>
            <w:r w:rsidR="00DB490F" w:rsidRPr="00C224FE">
              <w:rPr>
                <w:rFonts w:ascii="Cambria" w:eastAsia="Times New Roman" w:hAnsi="Cambria" w:cs="Times New Roman"/>
                <w:bCs/>
                <w:color w:val="000000"/>
              </w:rPr>
              <w:t xml:space="preserve"> </w:t>
            </w:r>
            <w:proofErr w:type="gramStart"/>
            <w:r w:rsidR="00DB490F" w:rsidRPr="00C224FE">
              <w:rPr>
                <w:rFonts w:ascii="Cambria" w:eastAsia="Times New Roman" w:hAnsi="Cambria" w:cs="Times New Roman"/>
                <w:bCs/>
                <w:color w:val="000000"/>
              </w:rPr>
              <w:t xml:space="preserve">your </w:t>
            </w:r>
            <w:r w:rsidR="00820A9D">
              <w:rPr>
                <w:rFonts w:ascii="Cambria" w:eastAsia="Times New Roman" w:hAnsi="Cambria" w:cs="Times New Roman"/>
                <w:bCs/>
                <w:color w:val="000000"/>
              </w:rPr>
              <w:t xml:space="preserve"> section</w:t>
            </w:r>
            <w:proofErr w:type="gramEnd"/>
            <w:r w:rsidR="00820A9D">
              <w:rPr>
                <w:rFonts w:ascii="Cambria" w:eastAsia="Times New Roman" w:hAnsi="Cambria" w:cs="Times New Roman"/>
                <w:bCs/>
                <w:color w:val="000000"/>
              </w:rPr>
              <w:t xml:space="preserve"> of the </w:t>
            </w:r>
            <w:r w:rsidR="00DB490F" w:rsidRPr="00C224FE">
              <w:rPr>
                <w:rFonts w:ascii="Cambria" w:eastAsia="Times New Roman" w:hAnsi="Cambria" w:cs="Times New Roman"/>
                <w:bCs/>
                <w:color w:val="000000"/>
              </w:rPr>
              <w:t>map</w:t>
            </w:r>
            <w:r w:rsidR="00820A9D">
              <w:rPr>
                <w:rFonts w:ascii="Cambria" w:eastAsia="Times New Roman" w:hAnsi="Cambria" w:cs="Times New Roman"/>
                <w:bCs/>
                <w:color w:val="000000"/>
              </w:rPr>
              <w:t xml:space="preserve"> of Harlem</w:t>
            </w:r>
            <w:r w:rsidR="00DB490F" w:rsidRPr="00C224FE">
              <w:rPr>
                <w:rFonts w:ascii="Cambria" w:eastAsia="Times New Roman" w:hAnsi="Cambria" w:cs="Times New Roman"/>
                <w:bCs/>
                <w:color w:val="000000"/>
              </w:rPr>
              <w:t xml:space="preserve"> mark </w:t>
            </w:r>
            <w:r w:rsidR="00FA596C">
              <w:rPr>
                <w:rFonts w:ascii="Cambria" w:eastAsia="Times New Roman" w:hAnsi="Cambria" w:cs="Times New Roman"/>
                <w:bCs/>
                <w:color w:val="000000"/>
              </w:rPr>
              <w:t>red X’s at all of the locations listed on the sheet of paper</w:t>
            </w:r>
          </w:p>
          <w:p w:rsidR="00DB490F" w:rsidRPr="00C224FE" w:rsidRDefault="00DB490F" w:rsidP="0062778B">
            <w:pPr>
              <w:pStyle w:val="ListParagraph"/>
              <w:spacing w:after="0"/>
              <w:ind w:left="1440"/>
              <w:rPr>
                <w:rFonts w:ascii="Cambria" w:eastAsia="Times New Roman" w:hAnsi="Cambria" w:cs="Times New Roman"/>
                <w:bCs/>
                <w:color w:val="000000"/>
              </w:rPr>
            </w:pPr>
          </w:p>
          <w:p w:rsidR="00DB490F" w:rsidRDefault="00DB490F" w:rsidP="0062778B">
            <w:pPr>
              <w:pStyle w:val="ListParagraph"/>
              <w:spacing w:after="0"/>
              <w:ind w:left="1440"/>
              <w:rPr>
                <w:rFonts w:ascii="Cambria" w:eastAsia="Times New Roman" w:hAnsi="Cambria" w:cs="Times New Roman"/>
                <w:bCs/>
                <w:color w:val="000000"/>
              </w:rPr>
            </w:pPr>
            <w:r w:rsidRPr="00C224FE">
              <w:rPr>
                <w:rFonts w:ascii="Cambria" w:eastAsia="Times New Roman" w:hAnsi="Cambria" w:cs="Times New Roman"/>
                <w:bCs/>
                <w:color w:val="000000"/>
              </w:rPr>
              <w:t xml:space="preserve">When you have marked all of your </w:t>
            </w:r>
            <w:r w:rsidR="00FA596C">
              <w:rPr>
                <w:rFonts w:ascii="Cambria" w:eastAsia="Times New Roman" w:hAnsi="Cambria" w:cs="Times New Roman"/>
                <w:bCs/>
                <w:color w:val="000000"/>
              </w:rPr>
              <w:t>locations</w:t>
            </w:r>
            <w:r w:rsidRPr="00C224FE">
              <w:rPr>
                <w:rFonts w:ascii="Cambria" w:eastAsia="Times New Roman" w:hAnsi="Cambria" w:cs="Times New Roman"/>
                <w:bCs/>
                <w:color w:val="000000"/>
              </w:rPr>
              <w:t>, please come tape your maps up</w:t>
            </w:r>
            <w:r w:rsidR="00227AAA">
              <w:rPr>
                <w:rFonts w:ascii="Cambria" w:eastAsia="Times New Roman" w:hAnsi="Cambria" w:cs="Times New Roman"/>
                <w:bCs/>
                <w:color w:val="000000"/>
              </w:rPr>
              <w:t xml:space="preserve"> on the board/wall in order (1-10</w:t>
            </w:r>
            <w:r w:rsidRPr="00C224FE">
              <w:rPr>
                <w:rFonts w:ascii="Cambria" w:eastAsia="Times New Roman" w:hAnsi="Cambria" w:cs="Times New Roman"/>
                <w:bCs/>
                <w:color w:val="000000"/>
              </w:rPr>
              <w:t>, right to left)</w:t>
            </w:r>
            <w:r w:rsidR="00C224FE">
              <w:rPr>
                <w:rFonts w:ascii="Cambria" w:eastAsia="Times New Roman" w:hAnsi="Cambria" w:cs="Times New Roman"/>
                <w:bCs/>
                <w:color w:val="000000"/>
              </w:rPr>
              <w:t xml:space="preserve"> </w:t>
            </w:r>
          </w:p>
          <w:p w:rsidR="00C224FE" w:rsidRDefault="00C224FE" w:rsidP="0062778B">
            <w:pPr>
              <w:pStyle w:val="ListParagraph"/>
              <w:spacing w:after="0"/>
              <w:ind w:left="1440"/>
              <w:rPr>
                <w:rFonts w:ascii="Cambria" w:eastAsia="Times New Roman" w:hAnsi="Cambria" w:cs="Times New Roman"/>
                <w:bCs/>
                <w:color w:val="000000"/>
              </w:rPr>
            </w:pPr>
          </w:p>
          <w:p w:rsidR="00C224FE" w:rsidRPr="00C224FE" w:rsidRDefault="00C224FE" w:rsidP="0062778B">
            <w:pPr>
              <w:pStyle w:val="ListParagraph"/>
              <w:spacing w:after="0"/>
              <w:ind w:left="1440"/>
              <w:rPr>
                <w:rFonts w:ascii="Cambria" w:eastAsia="Times New Roman" w:hAnsi="Cambria" w:cs="Times New Roman"/>
                <w:bCs/>
                <w:color w:val="000000"/>
              </w:rPr>
            </w:pPr>
            <w:r>
              <w:rPr>
                <w:rFonts w:ascii="Cambria" w:eastAsia="Times New Roman" w:hAnsi="Cambria" w:cs="Times New Roman"/>
                <w:bCs/>
                <w:color w:val="000000"/>
              </w:rPr>
              <w:t>When you are finished, you may help other groups.</w:t>
            </w:r>
          </w:p>
          <w:p w:rsidR="00DB490F" w:rsidRDefault="00DB490F" w:rsidP="00C224FE">
            <w:pPr>
              <w:spacing w:after="0"/>
              <w:rPr>
                <w:rFonts w:ascii="Cambria" w:eastAsia="Times New Roman" w:hAnsi="Cambria" w:cs="Times New Roman"/>
                <w:b/>
                <w:bCs/>
                <w:color w:val="000000"/>
              </w:rPr>
            </w:pPr>
          </w:p>
          <w:p w:rsidR="00C224FE" w:rsidRPr="009945B6" w:rsidRDefault="00C224FE" w:rsidP="00C224FE">
            <w:pPr>
              <w:pStyle w:val="ListParagraph"/>
              <w:numPr>
                <w:ilvl w:val="0"/>
                <w:numId w:val="27"/>
                <w:numberingChange w:id="37" w:author="Gayle Thieman" w:date="2010-08-13T14:06:00Z" w:original=""/>
              </w:numPr>
              <w:spacing w:after="0"/>
              <w:rPr>
                <w:rFonts w:ascii="Cambria" w:eastAsia="Times New Roman" w:hAnsi="Cambria" w:cs="Times New Roman"/>
                <w:bCs/>
                <w:color w:val="000000"/>
              </w:rPr>
            </w:pPr>
            <w:r w:rsidRPr="009945B6">
              <w:rPr>
                <w:rFonts w:ascii="Cambria" w:eastAsia="Times New Roman" w:hAnsi="Cambria" w:cs="Times New Roman"/>
                <w:bCs/>
                <w:color w:val="000000"/>
              </w:rPr>
              <w:t>When everyone is finished asking what the students think the red X’s are? (</w:t>
            </w:r>
            <w:proofErr w:type="gramStart"/>
            <w:r w:rsidRPr="009945B6">
              <w:rPr>
                <w:rFonts w:ascii="Cambria" w:eastAsia="Times New Roman" w:hAnsi="Cambria" w:cs="Times New Roman"/>
                <w:bCs/>
                <w:color w:val="000000"/>
              </w:rPr>
              <w:t>they</w:t>
            </w:r>
            <w:proofErr w:type="gramEnd"/>
            <w:r w:rsidRPr="009945B6">
              <w:rPr>
                <w:rFonts w:ascii="Cambria" w:eastAsia="Times New Roman" w:hAnsi="Cambria" w:cs="Times New Roman"/>
                <w:bCs/>
                <w:color w:val="000000"/>
              </w:rPr>
              <w:t xml:space="preserve"> are speakeasies)</w:t>
            </w:r>
          </w:p>
          <w:p w:rsidR="00C224FE" w:rsidRPr="009945B6" w:rsidRDefault="00C224FE" w:rsidP="00C224FE">
            <w:pPr>
              <w:spacing w:after="0"/>
              <w:rPr>
                <w:rFonts w:ascii="Cambria" w:eastAsia="Times New Roman" w:hAnsi="Cambria" w:cs="Times New Roman"/>
                <w:bCs/>
                <w:color w:val="000000"/>
              </w:rPr>
            </w:pPr>
          </w:p>
          <w:p w:rsidR="00C224FE" w:rsidRPr="009945B6" w:rsidRDefault="00C224FE" w:rsidP="00C224FE">
            <w:pPr>
              <w:pStyle w:val="ListParagraph"/>
              <w:numPr>
                <w:ilvl w:val="0"/>
                <w:numId w:val="27"/>
                <w:numberingChange w:id="38" w:author="Gayle Thieman" w:date="2010-08-13T14:06:00Z" w:original=""/>
              </w:numPr>
              <w:spacing w:after="0"/>
              <w:rPr>
                <w:rFonts w:ascii="Cambria" w:eastAsia="Times New Roman" w:hAnsi="Cambria" w:cs="Times New Roman"/>
                <w:bCs/>
                <w:color w:val="000000"/>
              </w:rPr>
            </w:pPr>
            <w:r w:rsidRPr="009945B6">
              <w:rPr>
                <w:rFonts w:ascii="Cambria" w:eastAsia="Times New Roman" w:hAnsi="Cambria" w:cs="Times New Roman"/>
                <w:bCs/>
                <w:color w:val="000000"/>
              </w:rPr>
              <w:t>Returning to the PowerPoint to show them how relatively small the area they marked was out of Harlem itself,</w:t>
            </w:r>
            <w:r w:rsidR="00227AAA">
              <w:rPr>
                <w:rFonts w:ascii="Cambria" w:eastAsia="Times New Roman" w:hAnsi="Cambria" w:cs="Times New Roman"/>
                <w:bCs/>
                <w:color w:val="000000"/>
              </w:rPr>
              <w:t xml:space="preserve"> then in comparison to</w:t>
            </w:r>
            <w:r w:rsidRPr="009945B6">
              <w:rPr>
                <w:rFonts w:ascii="Cambria" w:eastAsia="Times New Roman" w:hAnsi="Cambria" w:cs="Times New Roman"/>
                <w:bCs/>
                <w:color w:val="000000"/>
              </w:rPr>
              <w:t xml:space="preserve"> New York City and the</w:t>
            </w:r>
            <w:r w:rsidR="00227AAA">
              <w:rPr>
                <w:rFonts w:ascii="Cambria" w:eastAsia="Times New Roman" w:hAnsi="Cambria" w:cs="Times New Roman"/>
                <w:bCs/>
                <w:color w:val="000000"/>
              </w:rPr>
              <w:t xml:space="preserve"> whole</w:t>
            </w:r>
            <w:r w:rsidRPr="009945B6">
              <w:rPr>
                <w:rFonts w:ascii="Cambria" w:eastAsia="Times New Roman" w:hAnsi="Cambria" w:cs="Times New Roman"/>
                <w:bCs/>
                <w:color w:val="000000"/>
              </w:rPr>
              <w:t xml:space="preserve"> US</w:t>
            </w:r>
          </w:p>
          <w:p w:rsidR="006722DE" w:rsidRPr="009945B6" w:rsidRDefault="006722DE" w:rsidP="006722DE">
            <w:pPr>
              <w:pStyle w:val="ListParagraph"/>
              <w:rPr>
                <w:rFonts w:ascii="Cambria" w:eastAsia="Times New Roman" w:hAnsi="Cambria" w:cs="Times New Roman"/>
                <w:bCs/>
                <w:color w:val="000000"/>
              </w:rPr>
            </w:pPr>
          </w:p>
          <w:p w:rsidR="00C224FE" w:rsidRDefault="00C224FE" w:rsidP="00C224FE">
            <w:pPr>
              <w:pStyle w:val="ListParagraph"/>
              <w:numPr>
                <w:ilvl w:val="0"/>
                <w:numId w:val="27"/>
                <w:numberingChange w:id="39" w:author="Gayle Thieman" w:date="2010-08-13T14:06:00Z" w:original=""/>
              </w:numPr>
              <w:spacing w:after="0"/>
              <w:rPr>
                <w:rFonts w:ascii="Cambria" w:eastAsia="Times New Roman" w:hAnsi="Cambria" w:cs="Times New Roman"/>
                <w:bCs/>
                <w:color w:val="000000"/>
              </w:rPr>
            </w:pPr>
            <w:r w:rsidRPr="009945B6">
              <w:rPr>
                <w:rFonts w:ascii="Cambria" w:eastAsia="Times New Roman" w:hAnsi="Cambria" w:cs="Times New Roman"/>
                <w:bCs/>
                <w:color w:val="000000"/>
              </w:rPr>
              <w:t xml:space="preserve">Asking </w:t>
            </w:r>
            <w:proofErr w:type="gramStart"/>
            <w:r w:rsidRPr="009945B6">
              <w:rPr>
                <w:rFonts w:ascii="Cambria" w:eastAsia="Times New Roman" w:hAnsi="Cambria" w:cs="Times New Roman"/>
                <w:bCs/>
                <w:color w:val="000000"/>
              </w:rPr>
              <w:t>what  conclusion</w:t>
            </w:r>
            <w:r w:rsidR="006722DE" w:rsidRPr="009945B6">
              <w:rPr>
                <w:rFonts w:ascii="Cambria" w:eastAsia="Times New Roman" w:hAnsi="Cambria" w:cs="Times New Roman"/>
                <w:bCs/>
                <w:color w:val="000000"/>
              </w:rPr>
              <w:t>s</w:t>
            </w:r>
            <w:proofErr w:type="gramEnd"/>
            <w:r w:rsidR="006722DE" w:rsidRPr="009945B6">
              <w:rPr>
                <w:rFonts w:ascii="Cambria" w:eastAsia="Times New Roman" w:hAnsi="Cambria" w:cs="Times New Roman"/>
                <w:bCs/>
                <w:color w:val="000000"/>
              </w:rPr>
              <w:t xml:space="preserve"> they can draw about enforcement of prohibition from </w:t>
            </w:r>
            <w:r w:rsidR="00D42D5B">
              <w:rPr>
                <w:rFonts w:ascii="Cambria" w:eastAsia="Times New Roman" w:hAnsi="Cambria" w:cs="Times New Roman"/>
                <w:bCs/>
                <w:color w:val="000000"/>
              </w:rPr>
              <w:t xml:space="preserve">what they know about  resistance, </w:t>
            </w:r>
            <w:r w:rsidR="006722DE" w:rsidRPr="009945B6">
              <w:rPr>
                <w:rFonts w:ascii="Cambria" w:eastAsia="Times New Roman" w:hAnsi="Cambria" w:cs="Times New Roman"/>
                <w:bCs/>
                <w:color w:val="000000"/>
              </w:rPr>
              <w:t>the map</w:t>
            </w:r>
            <w:r w:rsidR="00D42D5B">
              <w:rPr>
                <w:rFonts w:ascii="Cambria" w:eastAsia="Times New Roman" w:hAnsi="Cambria" w:cs="Times New Roman"/>
                <w:bCs/>
                <w:color w:val="000000"/>
              </w:rPr>
              <w:t xml:space="preserve"> of Harle</w:t>
            </w:r>
            <w:r w:rsidR="00F909C9">
              <w:rPr>
                <w:rFonts w:ascii="Cambria" w:eastAsia="Times New Roman" w:hAnsi="Cambria" w:cs="Times New Roman"/>
                <w:bCs/>
                <w:color w:val="000000"/>
              </w:rPr>
              <w:t xml:space="preserve">m and </w:t>
            </w:r>
            <w:r w:rsidRPr="009945B6">
              <w:rPr>
                <w:rFonts w:ascii="Cambria" w:eastAsia="Times New Roman" w:hAnsi="Cambria" w:cs="Times New Roman"/>
                <w:bCs/>
                <w:color w:val="000000"/>
              </w:rPr>
              <w:t xml:space="preserve"> the readings</w:t>
            </w:r>
          </w:p>
          <w:p w:rsidR="00AC6C08" w:rsidRDefault="00AC6C08" w:rsidP="00AC6C08">
            <w:pPr>
              <w:spacing w:after="0"/>
              <w:rPr>
                <w:rFonts w:ascii="Cambria" w:eastAsia="Times New Roman" w:hAnsi="Cambria" w:cs="Times New Roman"/>
                <w:bCs/>
                <w:color w:val="000000"/>
              </w:rPr>
            </w:pPr>
          </w:p>
          <w:p w:rsidR="00540907" w:rsidRPr="00540907" w:rsidRDefault="00AC6C08" w:rsidP="00540907">
            <w:pPr>
              <w:pStyle w:val="ListParagraph"/>
              <w:numPr>
                <w:ilvl w:val="0"/>
                <w:numId w:val="27"/>
                <w:numberingChange w:id="40" w:author="Gayle Thieman" w:date="2010-08-13T14:06:00Z" w:original=""/>
              </w:numPr>
              <w:spacing w:after="0"/>
              <w:rPr>
                <w:rFonts w:ascii="Cambria" w:eastAsia="Times New Roman" w:hAnsi="Cambria" w:cs="Times New Roman"/>
                <w:b/>
                <w:bCs/>
                <w:color w:val="000000"/>
              </w:rPr>
            </w:pPr>
            <w:r>
              <w:rPr>
                <w:rFonts w:ascii="Cambria" w:eastAsia="Times New Roman" w:hAnsi="Cambria" w:cs="Times New Roman"/>
                <w:bCs/>
                <w:color w:val="000000"/>
              </w:rPr>
              <w:t>Collecting the answered group questions</w:t>
            </w:r>
          </w:p>
        </w:tc>
        <w:tc>
          <w:tcPr>
            <w:tcW w:w="7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6854" w:rsidRDefault="00EF6854" w:rsidP="0071784C">
            <w:pPr>
              <w:spacing w:after="0"/>
              <w:rPr>
                <w:rFonts w:ascii="Cambria" w:eastAsia="Times New Roman" w:hAnsi="Cambria" w:cs="Times New Roman"/>
                <w:b/>
                <w:bCs/>
                <w:color w:val="000000"/>
              </w:rPr>
            </w:pPr>
          </w:p>
          <w:p w:rsidR="00227AAA" w:rsidRDefault="00227AAA" w:rsidP="00227AAA">
            <w:pPr>
              <w:pStyle w:val="ListParagraph"/>
              <w:numPr>
                <w:ilvl w:val="0"/>
                <w:numId w:val="27"/>
                <w:numberingChange w:id="41" w:author="Gayle Thieman" w:date="2010-08-13T14:06:00Z" w:original=""/>
              </w:numPr>
              <w:spacing w:after="0"/>
              <w:rPr>
                <w:rFonts w:ascii="Cambria" w:eastAsia="Times New Roman" w:hAnsi="Cambria" w:cs="Times New Roman"/>
                <w:bCs/>
                <w:color w:val="000000"/>
              </w:rPr>
            </w:pPr>
            <w:r w:rsidRPr="005771AA">
              <w:rPr>
                <w:rFonts w:ascii="Cambria" w:eastAsia="Times New Roman" w:hAnsi="Cambria" w:cs="Times New Roman"/>
                <w:bCs/>
                <w:color w:val="000000"/>
              </w:rPr>
              <w:t>Listening</w:t>
            </w:r>
          </w:p>
          <w:p w:rsidR="005771AA" w:rsidRPr="005771AA" w:rsidRDefault="005771AA" w:rsidP="005771AA">
            <w:pPr>
              <w:pStyle w:val="ListParagraph"/>
              <w:spacing w:after="0"/>
              <w:rPr>
                <w:rFonts w:ascii="Cambria" w:eastAsia="Times New Roman" w:hAnsi="Cambria" w:cs="Times New Roman"/>
                <w:bCs/>
                <w:color w:val="000000"/>
              </w:rPr>
            </w:pPr>
          </w:p>
          <w:p w:rsidR="00227AAA" w:rsidRDefault="00227AAA" w:rsidP="00227AAA">
            <w:pPr>
              <w:pStyle w:val="ListParagraph"/>
              <w:numPr>
                <w:ilvl w:val="0"/>
                <w:numId w:val="27"/>
                <w:numberingChange w:id="42" w:author="Gayle Thieman" w:date="2010-08-13T14:06:00Z" w:original=""/>
              </w:numPr>
              <w:spacing w:after="0"/>
              <w:rPr>
                <w:rFonts w:ascii="Cambria" w:eastAsia="Times New Roman" w:hAnsi="Cambria" w:cs="Times New Roman"/>
                <w:bCs/>
                <w:color w:val="000000"/>
              </w:rPr>
            </w:pPr>
            <w:r w:rsidRPr="005771AA">
              <w:rPr>
                <w:rFonts w:ascii="Cambria" w:eastAsia="Times New Roman" w:hAnsi="Cambria" w:cs="Times New Roman"/>
                <w:bCs/>
                <w:color w:val="000000"/>
              </w:rPr>
              <w:t xml:space="preserve">Reading </w:t>
            </w:r>
          </w:p>
          <w:p w:rsidR="005771AA" w:rsidRPr="005771AA" w:rsidRDefault="005771AA" w:rsidP="005771AA">
            <w:pPr>
              <w:spacing w:after="0"/>
              <w:rPr>
                <w:rFonts w:ascii="Cambria" w:eastAsia="Times New Roman" w:hAnsi="Cambria" w:cs="Times New Roman"/>
                <w:bCs/>
                <w:color w:val="000000"/>
              </w:rPr>
            </w:pPr>
          </w:p>
          <w:p w:rsidR="00227AAA" w:rsidRDefault="00227AAA" w:rsidP="00227AAA">
            <w:pPr>
              <w:pStyle w:val="ListParagraph"/>
              <w:numPr>
                <w:ilvl w:val="0"/>
                <w:numId w:val="27"/>
                <w:numberingChange w:id="43" w:author="Gayle Thieman" w:date="2010-08-13T14:06:00Z" w:original=""/>
              </w:numPr>
              <w:spacing w:after="0"/>
              <w:rPr>
                <w:rFonts w:ascii="Cambria" w:eastAsia="Times New Roman" w:hAnsi="Cambria" w:cs="Times New Roman"/>
                <w:bCs/>
                <w:color w:val="000000"/>
              </w:rPr>
            </w:pPr>
            <w:r w:rsidRPr="005771AA">
              <w:rPr>
                <w:rFonts w:ascii="Cambria" w:eastAsia="Times New Roman" w:hAnsi="Cambria" w:cs="Times New Roman"/>
                <w:bCs/>
                <w:color w:val="000000"/>
              </w:rPr>
              <w:t>Forming groups and working together to use what they’ve read to answer the question sheet.</w:t>
            </w:r>
          </w:p>
          <w:p w:rsidR="005771AA" w:rsidRPr="005771AA" w:rsidRDefault="005771AA" w:rsidP="005771AA">
            <w:pPr>
              <w:spacing w:after="0"/>
              <w:rPr>
                <w:rFonts w:ascii="Cambria" w:eastAsia="Times New Roman" w:hAnsi="Cambria" w:cs="Times New Roman"/>
                <w:bCs/>
                <w:color w:val="000000"/>
              </w:rPr>
            </w:pPr>
          </w:p>
          <w:p w:rsidR="00227AAA" w:rsidRDefault="00971624" w:rsidP="00227AAA">
            <w:pPr>
              <w:pStyle w:val="ListParagraph"/>
              <w:numPr>
                <w:ilvl w:val="0"/>
                <w:numId w:val="27"/>
                <w:numberingChange w:id="44" w:author="Gayle Thieman" w:date="2010-08-13T14:06:00Z" w:original=""/>
              </w:numPr>
              <w:spacing w:after="0"/>
              <w:rPr>
                <w:rFonts w:ascii="Cambria" w:eastAsia="Times New Roman" w:hAnsi="Cambria" w:cs="Times New Roman"/>
                <w:bCs/>
                <w:color w:val="000000"/>
              </w:rPr>
            </w:pPr>
            <w:r w:rsidRPr="005771AA">
              <w:rPr>
                <w:rFonts w:ascii="Cambria" w:eastAsia="Times New Roman" w:hAnsi="Cambria" w:cs="Times New Roman"/>
                <w:bCs/>
                <w:color w:val="000000"/>
              </w:rPr>
              <w:t xml:space="preserve">Collecting </w:t>
            </w:r>
            <w:r w:rsidR="00227AAA" w:rsidRPr="005771AA">
              <w:rPr>
                <w:rFonts w:ascii="Cambria" w:eastAsia="Times New Roman" w:hAnsi="Cambria" w:cs="Times New Roman"/>
                <w:bCs/>
                <w:color w:val="000000"/>
              </w:rPr>
              <w:t>a section of the Harlem map</w:t>
            </w:r>
            <w:r w:rsidRPr="005771AA">
              <w:rPr>
                <w:rFonts w:ascii="Cambria" w:eastAsia="Times New Roman" w:hAnsi="Cambria" w:cs="Times New Roman"/>
                <w:bCs/>
                <w:color w:val="000000"/>
              </w:rPr>
              <w:t xml:space="preserve"> and </w:t>
            </w:r>
            <w:r w:rsidR="00FA596C">
              <w:rPr>
                <w:rFonts w:ascii="Cambria" w:eastAsia="Times New Roman" w:hAnsi="Cambria" w:cs="Times New Roman"/>
                <w:bCs/>
                <w:color w:val="000000"/>
              </w:rPr>
              <w:t>list of locations to map</w:t>
            </w:r>
          </w:p>
          <w:p w:rsidR="005771AA" w:rsidRPr="005771AA" w:rsidRDefault="005771AA" w:rsidP="005771AA">
            <w:pPr>
              <w:spacing w:after="0"/>
              <w:rPr>
                <w:rFonts w:ascii="Cambria" w:eastAsia="Times New Roman" w:hAnsi="Cambria" w:cs="Times New Roman"/>
                <w:bCs/>
                <w:color w:val="000000"/>
              </w:rPr>
            </w:pPr>
          </w:p>
          <w:p w:rsidR="00227AAA" w:rsidRDefault="00F415E1" w:rsidP="00227AAA">
            <w:pPr>
              <w:pStyle w:val="ListParagraph"/>
              <w:numPr>
                <w:ilvl w:val="0"/>
                <w:numId w:val="27"/>
                <w:numberingChange w:id="45" w:author="Gayle Thieman" w:date="2010-08-13T14:06:00Z" w:original=""/>
              </w:numPr>
              <w:spacing w:after="0"/>
              <w:rPr>
                <w:rFonts w:ascii="Cambria" w:eastAsia="Times New Roman" w:hAnsi="Cambria" w:cs="Times New Roman"/>
                <w:bCs/>
                <w:color w:val="000000"/>
              </w:rPr>
            </w:pPr>
            <w:r w:rsidRPr="005771AA">
              <w:rPr>
                <w:rFonts w:ascii="Cambria" w:eastAsia="Times New Roman" w:hAnsi="Cambria" w:cs="Times New Roman"/>
                <w:bCs/>
                <w:color w:val="000000"/>
              </w:rPr>
              <w:t xml:space="preserve">Working as a group to mark red X’s at all of their </w:t>
            </w:r>
            <w:r w:rsidR="00FA596C">
              <w:rPr>
                <w:rFonts w:ascii="Cambria" w:eastAsia="Times New Roman" w:hAnsi="Cambria" w:cs="Times New Roman"/>
                <w:bCs/>
                <w:color w:val="000000"/>
              </w:rPr>
              <w:t>locations</w:t>
            </w:r>
            <w:r w:rsidRPr="005771AA">
              <w:rPr>
                <w:rFonts w:ascii="Cambria" w:eastAsia="Times New Roman" w:hAnsi="Cambria" w:cs="Times New Roman"/>
                <w:bCs/>
                <w:color w:val="000000"/>
              </w:rPr>
              <w:t xml:space="preserve"> on the maps.</w:t>
            </w:r>
          </w:p>
          <w:p w:rsidR="005771AA" w:rsidRPr="005771AA" w:rsidRDefault="005771AA" w:rsidP="005771AA">
            <w:pPr>
              <w:spacing w:after="0"/>
              <w:rPr>
                <w:rFonts w:ascii="Cambria" w:eastAsia="Times New Roman" w:hAnsi="Cambria" w:cs="Times New Roman"/>
                <w:bCs/>
                <w:color w:val="000000"/>
              </w:rPr>
            </w:pPr>
          </w:p>
          <w:p w:rsidR="000679F6" w:rsidRDefault="000679F6" w:rsidP="00227AAA">
            <w:pPr>
              <w:pStyle w:val="ListParagraph"/>
              <w:numPr>
                <w:ilvl w:val="0"/>
                <w:numId w:val="27"/>
                <w:numberingChange w:id="46" w:author="Gayle Thieman" w:date="2010-08-13T14:06:00Z" w:original=""/>
              </w:numPr>
              <w:spacing w:after="0"/>
              <w:rPr>
                <w:rFonts w:ascii="Cambria" w:eastAsia="Times New Roman" w:hAnsi="Cambria" w:cs="Times New Roman"/>
                <w:bCs/>
                <w:color w:val="000000"/>
              </w:rPr>
            </w:pPr>
            <w:r w:rsidRPr="005771AA">
              <w:rPr>
                <w:rFonts w:ascii="Cambria" w:eastAsia="Times New Roman" w:hAnsi="Cambria" w:cs="Times New Roman"/>
                <w:bCs/>
                <w:color w:val="000000"/>
              </w:rPr>
              <w:t>Listening</w:t>
            </w:r>
          </w:p>
          <w:p w:rsidR="005771AA" w:rsidRPr="005771AA" w:rsidRDefault="005771AA" w:rsidP="005771AA">
            <w:pPr>
              <w:pStyle w:val="ListParagraph"/>
              <w:spacing w:after="0"/>
              <w:rPr>
                <w:rFonts w:ascii="Cambria" w:eastAsia="Times New Roman" w:hAnsi="Cambria" w:cs="Times New Roman"/>
                <w:bCs/>
                <w:color w:val="000000"/>
              </w:rPr>
            </w:pPr>
          </w:p>
          <w:p w:rsidR="000679F6" w:rsidRDefault="000679F6" w:rsidP="005771AA">
            <w:pPr>
              <w:pStyle w:val="ListParagraph"/>
              <w:numPr>
                <w:ilvl w:val="0"/>
                <w:numId w:val="27"/>
                <w:numberingChange w:id="47" w:author="Gayle Thieman" w:date="2010-08-13T14:06:00Z" w:original=""/>
              </w:numPr>
              <w:spacing w:after="0"/>
              <w:rPr>
                <w:rFonts w:ascii="Cambria" w:eastAsia="Times New Roman" w:hAnsi="Cambria" w:cs="Times New Roman"/>
                <w:b/>
                <w:bCs/>
                <w:color w:val="000000"/>
              </w:rPr>
            </w:pPr>
            <w:r w:rsidRPr="005771AA">
              <w:rPr>
                <w:rFonts w:ascii="Cambria" w:eastAsia="Times New Roman" w:hAnsi="Cambria" w:cs="Times New Roman"/>
                <w:bCs/>
                <w:color w:val="000000"/>
              </w:rPr>
              <w:t>Discussing, synthesizing their readings, question answers and</w:t>
            </w:r>
            <w:r w:rsidR="00971624" w:rsidRPr="005771AA">
              <w:rPr>
                <w:rFonts w:ascii="Cambria" w:eastAsia="Times New Roman" w:hAnsi="Cambria" w:cs="Times New Roman"/>
                <w:bCs/>
                <w:color w:val="000000"/>
              </w:rPr>
              <w:t xml:space="preserve"> the Harlem map(s)</w:t>
            </w:r>
            <w:r>
              <w:rPr>
                <w:rFonts w:ascii="Cambria" w:eastAsia="Times New Roman" w:hAnsi="Cambria" w:cs="Times New Roman"/>
                <w:b/>
                <w:bCs/>
                <w:color w:val="000000"/>
              </w:rPr>
              <w:t xml:space="preserve"> </w:t>
            </w:r>
          </w:p>
          <w:p w:rsidR="00AC6C08" w:rsidRPr="00AC6C08" w:rsidRDefault="00AC6C08" w:rsidP="00AC6C08">
            <w:pPr>
              <w:pStyle w:val="ListParagraph"/>
              <w:rPr>
                <w:rFonts w:ascii="Cambria" w:eastAsia="Times New Roman" w:hAnsi="Cambria" w:cs="Times New Roman"/>
                <w:b/>
                <w:bCs/>
                <w:color w:val="000000"/>
              </w:rPr>
            </w:pPr>
          </w:p>
          <w:p w:rsidR="00AC6C08" w:rsidRPr="005C2795" w:rsidRDefault="00AC6C08" w:rsidP="005771AA">
            <w:pPr>
              <w:pStyle w:val="ListParagraph"/>
              <w:numPr>
                <w:ilvl w:val="0"/>
                <w:numId w:val="27"/>
                <w:numberingChange w:id="48" w:author="Gayle Thieman" w:date="2010-08-13T14:06:00Z" w:original=""/>
              </w:numPr>
              <w:spacing w:after="0"/>
              <w:rPr>
                <w:rFonts w:ascii="Cambria" w:eastAsia="Times New Roman" w:hAnsi="Cambria" w:cs="Times New Roman"/>
                <w:bCs/>
                <w:color w:val="000000"/>
              </w:rPr>
            </w:pPr>
            <w:r w:rsidRPr="005C2795">
              <w:rPr>
                <w:rFonts w:ascii="Cambria" w:eastAsia="Times New Roman" w:hAnsi="Cambria" w:cs="Times New Roman"/>
                <w:bCs/>
                <w:color w:val="000000"/>
              </w:rPr>
              <w:t xml:space="preserve">Handing in their group </w:t>
            </w:r>
            <w:r w:rsidR="005C2795" w:rsidRPr="005C2795">
              <w:rPr>
                <w:rFonts w:ascii="Cambria" w:eastAsia="Times New Roman" w:hAnsi="Cambria" w:cs="Times New Roman"/>
                <w:bCs/>
                <w:color w:val="000000"/>
              </w:rPr>
              <w:t>answered questions about the readings</w:t>
            </w:r>
          </w:p>
        </w:tc>
      </w:tr>
      <w:tr w:rsidR="00EF6854" w:rsidRPr="00797B21">
        <w:trPr>
          <w:trHeight w:val="300"/>
        </w:trPr>
        <w:tc>
          <w:tcPr>
            <w:tcW w:w="3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EF6854" w:rsidRPr="00797B21" w:rsidRDefault="00EF6854" w:rsidP="0071784C">
            <w:pPr>
              <w:spacing w:after="0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3"/>
                <w:szCs w:val="23"/>
              </w:rPr>
            </w:pPr>
            <w:r w:rsidRPr="00797B21">
              <w:rPr>
                <w:rFonts w:ascii="Cambria" w:eastAsia="Times New Roman" w:hAnsi="Cambria" w:cs="Times New Roman"/>
                <w:b/>
                <w:bCs/>
                <w:color w:val="000000"/>
                <w:sz w:val="23"/>
                <w:szCs w:val="23"/>
              </w:rPr>
              <w:t>Activity: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EF6854" w:rsidRPr="00797B21" w:rsidRDefault="00EF6854" w:rsidP="0071784C">
            <w:pPr>
              <w:spacing w:after="0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3"/>
                <w:szCs w:val="23"/>
              </w:rPr>
            </w:pPr>
            <w:r w:rsidRPr="00797B21">
              <w:rPr>
                <w:rFonts w:ascii="Cambria" w:eastAsia="Times New Roman" w:hAnsi="Cambria" w:cs="Times New Roman"/>
                <w:b/>
                <w:bCs/>
                <w:color w:val="000000"/>
                <w:sz w:val="23"/>
                <w:szCs w:val="23"/>
              </w:rPr>
              <w:t>Key Concepts Presented: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EF6854" w:rsidRPr="00797B21" w:rsidRDefault="00EF6854" w:rsidP="0071784C">
            <w:pPr>
              <w:spacing w:after="0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3"/>
                <w:szCs w:val="23"/>
              </w:rPr>
            </w:pPr>
            <w:r w:rsidRPr="00797B21">
              <w:rPr>
                <w:rFonts w:ascii="Cambria" w:eastAsia="Times New Roman" w:hAnsi="Cambria" w:cs="Times New Roman"/>
                <w:b/>
                <w:bCs/>
                <w:color w:val="000000"/>
                <w:sz w:val="23"/>
                <w:szCs w:val="23"/>
              </w:rPr>
              <w:t>Higher Order Thinking Skills:</w:t>
            </w:r>
          </w:p>
        </w:tc>
        <w:tc>
          <w:tcPr>
            <w:tcW w:w="3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EF6854" w:rsidRPr="00797B21" w:rsidRDefault="00EF6854" w:rsidP="0071784C">
            <w:pPr>
              <w:spacing w:after="0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3"/>
                <w:szCs w:val="23"/>
              </w:rPr>
            </w:pPr>
            <w:r w:rsidRPr="00797B21">
              <w:rPr>
                <w:rFonts w:ascii="Cambria" w:eastAsia="Times New Roman" w:hAnsi="Cambria" w:cs="Times New Roman"/>
                <w:b/>
                <w:bCs/>
                <w:color w:val="000000"/>
                <w:sz w:val="23"/>
                <w:szCs w:val="23"/>
              </w:rPr>
              <w:t xml:space="preserve">Time </w:t>
            </w:r>
          </w:p>
        </w:tc>
      </w:tr>
      <w:tr w:rsidR="00EF6854" w:rsidRPr="00797B21">
        <w:trPr>
          <w:trHeight w:val="870"/>
        </w:trPr>
        <w:tc>
          <w:tcPr>
            <w:tcW w:w="3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</w:tcPr>
          <w:p w:rsidR="00EF6854" w:rsidRPr="00797B21" w:rsidRDefault="00304775" w:rsidP="0071784C">
            <w:pPr>
              <w:spacing w:after="0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3"/>
                <w:szCs w:val="23"/>
              </w:rPr>
            </w:pPr>
            <w:r>
              <w:rPr>
                <w:rFonts w:ascii="Cambria" w:eastAsia="Times New Roman" w:hAnsi="Cambria" w:cs="Times New Roman"/>
                <w:b/>
                <w:bCs/>
                <w:color w:val="000000"/>
                <w:sz w:val="23"/>
                <w:szCs w:val="23"/>
              </w:rPr>
              <w:t>Closure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EF6854" w:rsidRPr="00C65D17" w:rsidRDefault="00C65D17" w:rsidP="0071784C">
            <w:pPr>
              <w:spacing w:after="0"/>
              <w:jc w:val="center"/>
              <w:rPr>
                <w:rFonts w:ascii="Cambria" w:eastAsia="Times New Roman" w:hAnsi="Cambria" w:cs="Times New Roman"/>
                <w:b/>
                <w:iCs/>
                <w:color w:val="000000"/>
                <w:sz w:val="23"/>
                <w:szCs w:val="23"/>
              </w:rPr>
            </w:pPr>
            <w:r w:rsidRPr="00C65D17">
              <w:rPr>
                <w:rFonts w:ascii="Cambria" w:eastAsia="Times New Roman" w:hAnsi="Cambria" w:cs="Times New Roman"/>
                <w:b/>
                <w:iCs/>
                <w:color w:val="000000"/>
                <w:sz w:val="23"/>
                <w:szCs w:val="23"/>
              </w:rPr>
              <w:t>N/A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</w:tcPr>
          <w:p w:rsidR="00EF6854" w:rsidRPr="00797B21" w:rsidRDefault="00EE177F" w:rsidP="0071784C">
            <w:pPr>
              <w:spacing w:after="0"/>
              <w:jc w:val="center"/>
              <w:rPr>
                <w:rFonts w:ascii="Cambria" w:eastAsia="Times New Roman" w:hAnsi="Cambria" w:cs="Times New Roman"/>
                <w:i/>
                <w:iCs/>
                <w:color w:val="000000"/>
                <w:sz w:val="23"/>
                <w:szCs w:val="23"/>
              </w:rPr>
            </w:pPr>
            <w:r w:rsidRPr="00C65D17">
              <w:rPr>
                <w:rFonts w:ascii="Cambria" w:eastAsia="Times New Roman" w:hAnsi="Cambria" w:cs="Times New Roman"/>
                <w:b/>
                <w:iCs/>
                <w:color w:val="000000"/>
                <w:sz w:val="23"/>
                <w:szCs w:val="23"/>
              </w:rPr>
              <w:t>N/A</w:t>
            </w:r>
          </w:p>
        </w:tc>
        <w:tc>
          <w:tcPr>
            <w:tcW w:w="3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</w:tcPr>
          <w:p w:rsidR="00EF6854" w:rsidRPr="00797B21" w:rsidRDefault="00EE177F" w:rsidP="0071784C">
            <w:pPr>
              <w:spacing w:after="0"/>
              <w:jc w:val="center"/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</w:pPr>
            <w:r w:rsidRPr="00F36EA5">
              <w:rPr>
                <w:rFonts w:ascii="Cambria" w:eastAsia="Times New Roman" w:hAnsi="Cambria" w:cs="Times New Roman"/>
                <w:b/>
                <w:color w:val="000000"/>
                <w:sz w:val="23"/>
                <w:szCs w:val="23"/>
              </w:rPr>
              <w:t>5 minutes</w:t>
            </w:r>
          </w:p>
        </w:tc>
      </w:tr>
      <w:tr w:rsidR="00EF6854" w:rsidRPr="00797B21">
        <w:trPr>
          <w:trHeight w:val="300"/>
        </w:trPr>
        <w:tc>
          <w:tcPr>
            <w:tcW w:w="72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EF6854" w:rsidRPr="00797B21" w:rsidRDefault="00EF6854" w:rsidP="0071784C">
            <w:pPr>
              <w:spacing w:after="0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3"/>
                <w:szCs w:val="23"/>
              </w:rPr>
            </w:pPr>
            <w:r>
              <w:rPr>
                <w:rFonts w:ascii="Cambria" w:eastAsia="Times New Roman" w:hAnsi="Cambria" w:cs="Times New Roman"/>
                <w:b/>
                <w:bCs/>
                <w:color w:val="000000"/>
                <w:sz w:val="23"/>
                <w:szCs w:val="23"/>
              </w:rPr>
              <w:t>Teacher is:</w:t>
            </w:r>
          </w:p>
        </w:tc>
        <w:tc>
          <w:tcPr>
            <w:tcW w:w="7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EF6854" w:rsidRPr="00797B21" w:rsidRDefault="00EF6854" w:rsidP="0071784C">
            <w:pPr>
              <w:spacing w:after="0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3"/>
                <w:szCs w:val="23"/>
              </w:rPr>
            </w:pPr>
            <w:r>
              <w:rPr>
                <w:rFonts w:ascii="Cambria" w:eastAsia="Times New Roman" w:hAnsi="Cambria" w:cs="Times New Roman"/>
                <w:b/>
                <w:bCs/>
                <w:color w:val="000000"/>
                <w:sz w:val="23"/>
                <w:szCs w:val="23"/>
              </w:rPr>
              <w:t>Student is:</w:t>
            </w:r>
          </w:p>
        </w:tc>
      </w:tr>
      <w:tr w:rsidR="00EF6854" w:rsidRPr="00711AB8">
        <w:trPr>
          <w:trHeight w:val="944"/>
        </w:trPr>
        <w:tc>
          <w:tcPr>
            <w:tcW w:w="72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6854" w:rsidRPr="00711AB8" w:rsidRDefault="00EF6854" w:rsidP="0071784C">
            <w:pPr>
              <w:spacing w:after="0"/>
              <w:rPr>
                <w:rFonts w:ascii="Cambria" w:eastAsia="Times New Roman" w:hAnsi="Cambria" w:cs="Times New Roman"/>
                <w:b/>
                <w:bCs/>
                <w:color w:val="000000"/>
              </w:rPr>
            </w:pPr>
          </w:p>
          <w:p w:rsidR="00EF6854" w:rsidRPr="007E2865" w:rsidRDefault="003713CF" w:rsidP="003713CF">
            <w:pPr>
              <w:pStyle w:val="ListParagraph"/>
              <w:numPr>
                <w:ilvl w:val="0"/>
                <w:numId w:val="27"/>
                <w:numberingChange w:id="49" w:author="Gayle Thieman" w:date="2010-08-13T14:06:00Z" w:original=""/>
              </w:numPr>
              <w:spacing w:after="0"/>
              <w:rPr>
                <w:rFonts w:ascii="Cambria" w:eastAsia="Times New Roman" w:hAnsi="Cambria" w:cs="Times New Roman"/>
                <w:bCs/>
                <w:color w:val="000000"/>
              </w:rPr>
            </w:pPr>
            <w:r w:rsidRPr="007E2865">
              <w:rPr>
                <w:rFonts w:ascii="Cambria" w:eastAsia="Times New Roman" w:hAnsi="Cambria" w:cs="Times New Roman"/>
                <w:bCs/>
                <w:color w:val="000000"/>
              </w:rPr>
              <w:t>Reminding students to complete their role pay journal</w:t>
            </w:r>
          </w:p>
          <w:p w:rsidR="003713CF" w:rsidRPr="007E2865" w:rsidRDefault="003713CF" w:rsidP="003713CF">
            <w:pPr>
              <w:spacing w:after="0"/>
              <w:rPr>
                <w:rFonts w:ascii="Cambria" w:eastAsia="Times New Roman" w:hAnsi="Cambria" w:cs="Times New Roman"/>
                <w:bCs/>
                <w:color w:val="000000"/>
              </w:rPr>
            </w:pPr>
          </w:p>
          <w:p w:rsidR="003713CF" w:rsidRPr="007E2865" w:rsidRDefault="003713CF" w:rsidP="003713CF">
            <w:pPr>
              <w:pStyle w:val="ListParagraph"/>
              <w:numPr>
                <w:ilvl w:val="0"/>
                <w:numId w:val="27"/>
                <w:numberingChange w:id="50" w:author="Gayle Thieman" w:date="2010-08-13T14:06:00Z" w:original=""/>
              </w:numPr>
              <w:spacing w:after="0"/>
              <w:rPr>
                <w:rFonts w:ascii="Cambria" w:eastAsia="Times New Roman" w:hAnsi="Cambria" w:cs="Times New Roman"/>
                <w:b/>
                <w:bCs/>
                <w:color w:val="000000"/>
              </w:rPr>
            </w:pPr>
            <w:r w:rsidRPr="007E2865">
              <w:rPr>
                <w:rFonts w:ascii="Cambria" w:eastAsia="Times New Roman" w:hAnsi="Cambria" w:cs="Times New Roman"/>
                <w:bCs/>
                <w:color w:val="000000"/>
              </w:rPr>
              <w:t>Bringing up the last slid</w:t>
            </w:r>
            <w:r w:rsidR="007E2865" w:rsidRPr="007E2865">
              <w:rPr>
                <w:rFonts w:ascii="Cambria" w:eastAsia="Times New Roman" w:hAnsi="Cambria" w:cs="Times New Roman"/>
                <w:bCs/>
                <w:color w:val="000000"/>
              </w:rPr>
              <w:t>e</w:t>
            </w:r>
            <w:r w:rsidRPr="007E2865">
              <w:rPr>
                <w:rFonts w:ascii="Cambria" w:eastAsia="Times New Roman" w:hAnsi="Cambria" w:cs="Times New Roman"/>
                <w:bCs/>
                <w:color w:val="000000"/>
              </w:rPr>
              <w:t xml:space="preserve"> of the PowerPoint to show the correct slang</w:t>
            </w:r>
            <w:r w:rsidR="00BB7B5E">
              <w:rPr>
                <w:rStyle w:val="FootnoteReference"/>
                <w:rFonts w:ascii="Cambria" w:eastAsia="Times New Roman" w:hAnsi="Cambria" w:cs="Times New Roman"/>
                <w:bCs/>
                <w:color w:val="000000"/>
              </w:rPr>
              <w:footnoteReference w:id="1"/>
            </w:r>
            <w:r w:rsidRPr="007E2865">
              <w:rPr>
                <w:rFonts w:ascii="Cambria" w:eastAsia="Times New Roman" w:hAnsi="Cambria" w:cs="Times New Roman"/>
                <w:bCs/>
                <w:color w:val="000000"/>
              </w:rPr>
              <w:t>:</w:t>
            </w:r>
            <w:r w:rsidRPr="007E2865">
              <w:rPr>
                <w:rFonts w:ascii="Cambria" w:eastAsia="Times New Roman" w:hAnsi="Cambria" w:cs="Times New Roman"/>
                <w:b/>
                <w:bCs/>
                <w:color w:val="000000"/>
              </w:rPr>
              <w:t xml:space="preserve"> </w:t>
            </w:r>
          </w:p>
          <w:p w:rsidR="007E2865" w:rsidRPr="007E2865" w:rsidRDefault="007E2865" w:rsidP="007E2865">
            <w:pPr>
              <w:pStyle w:val="NoSpacing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</w:rPr>
              <w:t xml:space="preserve">                                                        </w:t>
            </w:r>
            <w:proofErr w:type="gramStart"/>
            <w:r w:rsidRPr="007E2865">
              <w:rPr>
                <w:rFonts w:asciiTheme="majorHAnsi" w:hAnsiTheme="majorHAnsi"/>
                <w:b/>
              </w:rPr>
              <w:t>coffin</w:t>
            </w:r>
            <w:proofErr w:type="gramEnd"/>
            <w:r w:rsidRPr="007E2865">
              <w:rPr>
                <w:rFonts w:asciiTheme="majorHAnsi" w:hAnsiTheme="majorHAnsi"/>
                <w:b/>
              </w:rPr>
              <w:t xml:space="preserve"> varnish</w:t>
            </w:r>
          </w:p>
          <w:p w:rsidR="007E2865" w:rsidRPr="007E2865" w:rsidRDefault="007E2865" w:rsidP="007E2865">
            <w:pPr>
              <w:pStyle w:val="NoSpacing"/>
              <w:rPr>
                <w:rFonts w:asciiTheme="majorHAnsi" w:hAnsiTheme="majorHAnsi"/>
                <w:b/>
              </w:rPr>
            </w:pPr>
            <w:r w:rsidRPr="007E2865">
              <w:rPr>
                <w:rFonts w:asciiTheme="majorHAnsi" w:hAnsiTheme="majorHAnsi"/>
                <w:b/>
              </w:rPr>
              <w:t xml:space="preserve">                                                        </w:t>
            </w:r>
            <w:proofErr w:type="gramStart"/>
            <w:r w:rsidRPr="007E2865">
              <w:rPr>
                <w:rFonts w:asciiTheme="majorHAnsi" w:hAnsiTheme="majorHAnsi"/>
                <w:b/>
              </w:rPr>
              <w:t>white</w:t>
            </w:r>
            <w:proofErr w:type="gramEnd"/>
            <w:r w:rsidRPr="007E2865">
              <w:rPr>
                <w:rFonts w:asciiTheme="majorHAnsi" w:hAnsiTheme="majorHAnsi"/>
                <w:b/>
              </w:rPr>
              <w:t xml:space="preserve"> mule</w:t>
            </w:r>
          </w:p>
          <w:p w:rsidR="007E2865" w:rsidRPr="007E2865" w:rsidRDefault="007E2865" w:rsidP="007E2865">
            <w:pPr>
              <w:pStyle w:val="NoSpacing"/>
              <w:rPr>
                <w:rFonts w:asciiTheme="majorHAnsi" w:hAnsiTheme="majorHAnsi"/>
                <w:b/>
              </w:rPr>
            </w:pPr>
            <w:r w:rsidRPr="007E2865">
              <w:rPr>
                <w:rFonts w:asciiTheme="majorHAnsi" w:hAnsiTheme="majorHAnsi"/>
                <w:b/>
              </w:rPr>
              <w:t xml:space="preserve">                                                        </w:t>
            </w:r>
            <w:proofErr w:type="gramStart"/>
            <w:r w:rsidRPr="007E2865">
              <w:rPr>
                <w:rFonts w:asciiTheme="majorHAnsi" w:hAnsiTheme="majorHAnsi"/>
                <w:b/>
              </w:rPr>
              <w:t>horse</w:t>
            </w:r>
            <w:proofErr w:type="gramEnd"/>
            <w:r w:rsidRPr="007E2865">
              <w:rPr>
                <w:rFonts w:asciiTheme="majorHAnsi" w:hAnsiTheme="majorHAnsi"/>
                <w:b/>
              </w:rPr>
              <w:t xml:space="preserve"> liniment</w:t>
            </w:r>
          </w:p>
          <w:p w:rsidR="007E2865" w:rsidRPr="007E2865" w:rsidRDefault="007E2865" w:rsidP="007E2865">
            <w:pPr>
              <w:pStyle w:val="NoSpacing"/>
              <w:rPr>
                <w:rFonts w:asciiTheme="majorHAnsi" w:hAnsiTheme="majorHAnsi"/>
                <w:b/>
              </w:rPr>
            </w:pPr>
            <w:r w:rsidRPr="007E2865">
              <w:rPr>
                <w:rFonts w:asciiTheme="majorHAnsi" w:hAnsiTheme="majorHAnsi"/>
                <w:b/>
              </w:rPr>
              <w:t xml:space="preserve">                                                        </w:t>
            </w:r>
            <w:proofErr w:type="gramStart"/>
            <w:r w:rsidRPr="007E2865">
              <w:rPr>
                <w:rFonts w:asciiTheme="majorHAnsi" w:hAnsiTheme="majorHAnsi"/>
                <w:b/>
              </w:rPr>
              <w:t>monkey</w:t>
            </w:r>
            <w:proofErr w:type="gramEnd"/>
            <w:r w:rsidRPr="007E2865">
              <w:rPr>
                <w:rFonts w:asciiTheme="majorHAnsi" w:hAnsiTheme="majorHAnsi"/>
                <w:b/>
              </w:rPr>
              <w:t xml:space="preserve"> rum</w:t>
            </w:r>
          </w:p>
          <w:p w:rsidR="007E2865" w:rsidRPr="007E2865" w:rsidRDefault="007E2865" w:rsidP="007E2865">
            <w:pPr>
              <w:pStyle w:val="NoSpacing"/>
              <w:rPr>
                <w:rFonts w:asciiTheme="majorHAnsi" w:hAnsiTheme="majorHAnsi"/>
                <w:b/>
              </w:rPr>
            </w:pPr>
            <w:r w:rsidRPr="007E2865">
              <w:rPr>
                <w:rFonts w:asciiTheme="majorHAnsi" w:hAnsiTheme="majorHAnsi"/>
                <w:b/>
              </w:rPr>
              <w:t xml:space="preserve">                                                        </w:t>
            </w:r>
            <w:proofErr w:type="gramStart"/>
            <w:r w:rsidRPr="007E2865">
              <w:rPr>
                <w:rFonts w:asciiTheme="majorHAnsi" w:hAnsiTheme="majorHAnsi"/>
                <w:b/>
              </w:rPr>
              <w:t>panther</w:t>
            </w:r>
            <w:proofErr w:type="gramEnd"/>
            <w:r w:rsidRPr="007E2865">
              <w:rPr>
                <w:rFonts w:asciiTheme="majorHAnsi" w:hAnsiTheme="majorHAnsi"/>
                <w:b/>
              </w:rPr>
              <w:t xml:space="preserve"> sweat</w:t>
            </w:r>
          </w:p>
          <w:p w:rsidR="007E2865" w:rsidRPr="007E2865" w:rsidRDefault="007E2865" w:rsidP="007E2865">
            <w:pPr>
              <w:pStyle w:val="NoSpacing"/>
              <w:rPr>
                <w:rFonts w:asciiTheme="majorHAnsi" w:hAnsiTheme="majorHAnsi"/>
                <w:b/>
              </w:rPr>
            </w:pPr>
            <w:r w:rsidRPr="007E2865">
              <w:rPr>
                <w:rFonts w:asciiTheme="majorHAnsi" w:hAnsiTheme="majorHAnsi"/>
                <w:b/>
              </w:rPr>
              <w:t xml:space="preserve">                                                        </w:t>
            </w:r>
            <w:proofErr w:type="gramStart"/>
            <w:r w:rsidRPr="007E2865">
              <w:rPr>
                <w:rFonts w:asciiTheme="majorHAnsi" w:hAnsiTheme="majorHAnsi"/>
                <w:b/>
              </w:rPr>
              <w:t>rot</w:t>
            </w:r>
            <w:proofErr w:type="gramEnd"/>
            <w:r w:rsidRPr="007E2865">
              <w:rPr>
                <w:rFonts w:asciiTheme="majorHAnsi" w:hAnsiTheme="majorHAnsi"/>
                <w:b/>
              </w:rPr>
              <w:t xml:space="preserve"> gut</w:t>
            </w:r>
          </w:p>
          <w:p w:rsidR="007E2865" w:rsidRPr="007E2865" w:rsidRDefault="007E2865" w:rsidP="007E2865">
            <w:pPr>
              <w:pStyle w:val="NoSpacing"/>
              <w:rPr>
                <w:rFonts w:asciiTheme="majorHAnsi" w:hAnsiTheme="majorHAnsi"/>
                <w:b/>
              </w:rPr>
            </w:pPr>
            <w:r w:rsidRPr="007E2865">
              <w:rPr>
                <w:rFonts w:asciiTheme="majorHAnsi" w:hAnsiTheme="majorHAnsi"/>
                <w:b/>
              </w:rPr>
              <w:t xml:space="preserve">                                                        </w:t>
            </w:r>
            <w:proofErr w:type="gramStart"/>
            <w:r w:rsidRPr="007E2865">
              <w:rPr>
                <w:rFonts w:asciiTheme="majorHAnsi" w:hAnsiTheme="majorHAnsi"/>
                <w:b/>
              </w:rPr>
              <w:t>tarantula</w:t>
            </w:r>
            <w:proofErr w:type="gramEnd"/>
            <w:r w:rsidRPr="007E2865">
              <w:rPr>
                <w:rFonts w:asciiTheme="majorHAnsi" w:hAnsiTheme="majorHAnsi"/>
                <w:b/>
              </w:rPr>
              <w:t xml:space="preserve"> juice</w:t>
            </w:r>
          </w:p>
          <w:p w:rsidR="003713CF" w:rsidRPr="003713CF" w:rsidRDefault="003713CF" w:rsidP="003713CF">
            <w:pPr>
              <w:pStyle w:val="ListParagraph"/>
              <w:rPr>
                <w:rFonts w:ascii="Cambria" w:eastAsia="Times New Roman" w:hAnsi="Cambria" w:cs="Times New Roman"/>
                <w:b/>
                <w:bCs/>
                <w:color w:val="000000"/>
              </w:rPr>
            </w:pPr>
          </w:p>
          <w:p w:rsidR="003713CF" w:rsidRDefault="003713CF" w:rsidP="003713CF">
            <w:pPr>
              <w:pStyle w:val="ListParagraph"/>
              <w:numPr>
                <w:ilvl w:val="0"/>
                <w:numId w:val="27"/>
                <w:numberingChange w:id="51" w:author="Gayle Thieman" w:date="2010-08-13T14:06:00Z" w:original=""/>
              </w:numPr>
              <w:spacing w:after="0"/>
              <w:rPr>
                <w:rFonts w:ascii="Cambria" w:eastAsia="Times New Roman" w:hAnsi="Cambria" w:cs="Times New Roman"/>
                <w:bCs/>
                <w:color w:val="000000"/>
              </w:rPr>
            </w:pPr>
            <w:r w:rsidRPr="003713CF">
              <w:rPr>
                <w:rFonts w:ascii="Cambria" w:eastAsia="Times New Roman" w:hAnsi="Cambria" w:cs="Times New Roman"/>
                <w:bCs/>
                <w:color w:val="000000"/>
              </w:rPr>
              <w:t>Did anyone guess right? Any surprising</w:t>
            </w:r>
            <w:r w:rsidR="00F34C3A">
              <w:rPr>
                <w:rFonts w:ascii="Cambria" w:eastAsia="Times New Roman" w:hAnsi="Cambria" w:cs="Times New Roman"/>
                <w:bCs/>
                <w:color w:val="000000"/>
              </w:rPr>
              <w:t xml:space="preserve"> </w:t>
            </w:r>
            <w:proofErr w:type="gramStart"/>
            <w:r w:rsidR="00F34C3A">
              <w:rPr>
                <w:rFonts w:ascii="Cambria" w:eastAsia="Times New Roman" w:hAnsi="Cambria" w:cs="Times New Roman"/>
                <w:bCs/>
                <w:color w:val="000000"/>
              </w:rPr>
              <w:t>slang</w:t>
            </w:r>
            <w:proofErr w:type="gramEnd"/>
            <w:r w:rsidR="00F34C3A">
              <w:rPr>
                <w:rFonts w:ascii="Cambria" w:eastAsia="Times New Roman" w:hAnsi="Cambria" w:cs="Times New Roman"/>
                <w:bCs/>
                <w:color w:val="000000"/>
              </w:rPr>
              <w:t xml:space="preserve"> terms</w:t>
            </w:r>
            <w:r w:rsidRPr="003713CF">
              <w:rPr>
                <w:rFonts w:ascii="Cambria" w:eastAsia="Times New Roman" w:hAnsi="Cambria" w:cs="Times New Roman"/>
                <w:bCs/>
                <w:color w:val="000000"/>
              </w:rPr>
              <w:t>?</w:t>
            </w:r>
          </w:p>
          <w:p w:rsidR="00F34C3A" w:rsidRPr="003713CF" w:rsidRDefault="00F34C3A" w:rsidP="00F34C3A">
            <w:pPr>
              <w:pStyle w:val="ListParagraph"/>
              <w:spacing w:after="0"/>
              <w:rPr>
                <w:rFonts w:ascii="Cambria" w:eastAsia="Times New Roman" w:hAnsi="Cambria" w:cs="Times New Roman"/>
                <w:bCs/>
                <w:color w:val="000000"/>
              </w:rPr>
            </w:pPr>
          </w:p>
        </w:tc>
        <w:tc>
          <w:tcPr>
            <w:tcW w:w="7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907" w:rsidRDefault="00540907" w:rsidP="00540907">
            <w:pPr>
              <w:pStyle w:val="ListParagraph"/>
              <w:spacing w:after="0"/>
              <w:rPr>
                <w:rFonts w:ascii="Cambria" w:eastAsia="Times New Roman" w:hAnsi="Cambria" w:cs="Times New Roman"/>
                <w:b/>
                <w:bCs/>
                <w:color w:val="000000"/>
              </w:rPr>
            </w:pPr>
          </w:p>
          <w:p w:rsidR="00EF6854" w:rsidRPr="00540907" w:rsidRDefault="00540907" w:rsidP="00540907">
            <w:pPr>
              <w:pStyle w:val="ListParagraph"/>
              <w:numPr>
                <w:ilvl w:val="0"/>
                <w:numId w:val="27"/>
                <w:numberingChange w:id="52" w:author="Gayle Thieman" w:date="2010-08-13T14:06:00Z" w:original=""/>
              </w:numPr>
              <w:spacing w:after="0"/>
              <w:rPr>
                <w:rFonts w:ascii="Cambria" w:eastAsia="Times New Roman" w:hAnsi="Cambria" w:cs="Times New Roman"/>
                <w:bCs/>
                <w:color w:val="000000"/>
              </w:rPr>
            </w:pPr>
            <w:r w:rsidRPr="00540907">
              <w:rPr>
                <w:rFonts w:ascii="Cambria" w:eastAsia="Times New Roman" w:hAnsi="Cambria" w:cs="Times New Roman"/>
                <w:bCs/>
                <w:color w:val="000000"/>
              </w:rPr>
              <w:t>Listening</w:t>
            </w:r>
          </w:p>
        </w:tc>
      </w:tr>
    </w:tbl>
    <w:p w:rsidR="001A300F" w:rsidRDefault="001A300F"/>
    <w:tbl>
      <w:tblPr>
        <w:tblW w:w="14523" w:type="dxa"/>
        <w:tblInd w:w="93" w:type="dxa"/>
        <w:tblLook w:val="04A0"/>
      </w:tblPr>
      <w:tblGrid>
        <w:gridCol w:w="3630"/>
        <w:gridCol w:w="3631"/>
        <w:gridCol w:w="3631"/>
        <w:gridCol w:w="3631"/>
      </w:tblGrid>
      <w:tr w:rsidR="00711AB8" w:rsidRPr="00D910C1">
        <w:trPr>
          <w:trHeight w:val="251"/>
        </w:trPr>
        <w:tc>
          <w:tcPr>
            <w:tcW w:w="145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</w:tcPr>
          <w:p w:rsidR="00711AB8" w:rsidRPr="00D910C1" w:rsidRDefault="00711AB8" w:rsidP="0071784C">
            <w:pPr>
              <w:spacing w:after="0"/>
              <w:rPr>
                <w:rFonts w:ascii="Cambria" w:eastAsia="Times New Roman" w:hAnsi="Cambria" w:cs="Times New Roman"/>
                <w:b/>
                <w:bCs/>
                <w:color w:val="000000"/>
                <w:sz w:val="23"/>
                <w:szCs w:val="23"/>
              </w:rPr>
            </w:pPr>
            <w:r w:rsidRPr="00D910C1">
              <w:rPr>
                <w:rFonts w:ascii="Cambria" w:eastAsia="Times New Roman" w:hAnsi="Cambria" w:cs="Times New Roman"/>
                <w:b/>
                <w:bCs/>
                <w:color w:val="000000"/>
                <w:sz w:val="23"/>
                <w:szCs w:val="23"/>
              </w:rPr>
              <w:t>Differentiation/Accommodation:</w:t>
            </w:r>
          </w:p>
        </w:tc>
      </w:tr>
      <w:tr w:rsidR="00304775" w:rsidRPr="00D910C1">
        <w:trPr>
          <w:trHeight w:val="251"/>
        </w:trPr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304775" w:rsidRPr="00D910C1" w:rsidRDefault="00304775" w:rsidP="008F11EC">
            <w:pPr>
              <w:spacing w:after="0"/>
              <w:rPr>
                <w:rFonts w:ascii="Cambria" w:eastAsia="Times New Roman" w:hAnsi="Cambria" w:cs="Times New Roman"/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304775" w:rsidRPr="00D910C1" w:rsidRDefault="00304775" w:rsidP="008F11EC">
            <w:pPr>
              <w:spacing w:after="0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3"/>
                <w:szCs w:val="23"/>
              </w:rPr>
            </w:pPr>
            <w:r>
              <w:rPr>
                <w:rFonts w:ascii="Cambria" w:eastAsia="Times New Roman" w:hAnsi="Cambria" w:cs="Times New Roman"/>
                <w:b/>
                <w:bCs/>
                <w:color w:val="000000"/>
                <w:sz w:val="23"/>
                <w:szCs w:val="23"/>
              </w:rPr>
              <w:t>Accommodation/modification to CONTENT</w:t>
            </w:r>
          </w:p>
        </w:tc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304775" w:rsidRPr="00D910C1" w:rsidRDefault="00304775" w:rsidP="008F11EC">
            <w:pPr>
              <w:spacing w:after="0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3"/>
                <w:szCs w:val="23"/>
              </w:rPr>
            </w:pPr>
            <w:r>
              <w:rPr>
                <w:rFonts w:ascii="Cambria" w:eastAsia="Times New Roman" w:hAnsi="Cambria" w:cs="Times New Roman"/>
                <w:b/>
                <w:bCs/>
                <w:color w:val="000000"/>
                <w:sz w:val="23"/>
                <w:szCs w:val="23"/>
              </w:rPr>
              <w:t>Accommodation/modification to PROCESS</w:t>
            </w:r>
          </w:p>
        </w:tc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304775" w:rsidRPr="00D910C1" w:rsidRDefault="00304775" w:rsidP="008F11EC">
            <w:pPr>
              <w:spacing w:after="0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3"/>
                <w:szCs w:val="23"/>
              </w:rPr>
            </w:pPr>
            <w:r>
              <w:rPr>
                <w:rFonts w:ascii="Cambria" w:eastAsia="Times New Roman" w:hAnsi="Cambria" w:cs="Times New Roman"/>
                <w:b/>
                <w:bCs/>
                <w:color w:val="000000"/>
                <w:sz w:val="23"/>
                <w:szCs w:val="23"/>
              </w:rPr>
              <w:t>Accommodation/modification to PRODUCT</w:t>
            </w:r>
          </w:p>
        </w:tc>
      </w:tr>
      <w:tr w:rsidR="00304775" w:rsidRPr="003B2F0A">
        <w:trPr>
          <w:trHeight w:val="251"/>
        </w:trPr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4775" w:rsidRPr="003B2F0A" w:rsidRDefault="00304775" w:rsidP="008F11EC">
            <w:pPr>
              <w:spacing w:after="0"/>
              <w:rPr>
                <w:rFonts w:ascii="Cambria" w:eastAsia="Times New Roman" w:hAnsi="Cambria" w:cs="Times New Roman"/>
                <w:b/>
                <w:bCs/>
                <w:color w:val="000000"/>
              </w:rPr>
            </w:pPr>
            <w:r w:rsidRPr="003B2F0A">
              <w:rPr>
                <w:rFonts w:ascii="Cambria" w:eastAsia="Times New Roman" w:hAnsi="Cambria" w:cs="Times New Roman"/>
                <w:color w:val="000000"/>
              </w:rPr>
              <w:t xml:space="preserve"> Student with ADHD</w:t>
            </w:r>
          </w:p>
        </w:tc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4775" w:rsidRPr="003B2F0A" w:rsidRDefault="000D3442" w:rsidP="008F11EC">
            <w:pPr>
              <w:spacing w:after="0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</w:rPr>
            </w:pPr>
            <w:r w:rsidRPr="003B2F0A">
              <w:rPr>
                <w:rFonts w:ascii="Cambria" w:eastAsia="Times New Roman" w:hAnsi="Cambria" w:cs="Times New Roman"/>
                <w:b/>
                <w:bCs/>
                <w:color w:val="000000"/>
              </w:rPr>
              <w:t>N/A</w:t>
            </w:r>
          </w:p>
        </w:tc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4775" w:rsidRPr="003B2F0A" w:rsidRDefault="000D3442" w:rsidP="009D7D95">
            <w:pPr>
              <w:spacing w:after="0"/>
              <w:rPr>
                <w:rFonts w:ascii="Cambria" w:eastAsia="Times New Roman" w:hAnsi="Cambria" w:cs="Times New Roman"/>
                <w:bCs/>
                <w:color w:val="000000"/>
              </w:rPr>
            </w:pPr>
            <w:r>
              <w:rPr>
                <w:rFonts w:ascii="Cambria" w:eastAsia="Times New Roman" w:hAnsi="Cambria" w:cs="Times New Roman"/>
                <w:bCs/>
                <w:color w:val="000000"/>
              </w:rPr>
              <w:t xml:space="preserve">Allow student to </w:t>
            </w:r>
            <w:r w:rsidR="009D7D95">
              <w:rPr>
                <w:rFonts w:ascii="Cambria" w:eastAsia="Times New Roman" w:hAnsi="Cambria" w:cs="Times New Roman"/>
                <w:bCs/>
                <w:color w:val="000000"/>
              </w:rPr>
              <w:t>move around (perhaps pass out the Harlem maps) if necessary or swap groups with another student if they need an opportunity to move around.</w:t>
            </w:r>
          </w:p>
        </w:tc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4775" w:rsidRPr="000D3442" w:rsidRDefault="000D3442" w:rsidP="000D3442">
            <w:pPr>
              <w:spacing w:after="0"/>
              <w:rPr>
                <w:rFonts w:ascii="Cambria" w:eastAsia="Times New Roman" w:hAnsi="Cambria" w:cs="Times New Roman"/>
                <w:bCs/>
                <w:color w:val="000000"/>
              </w:rPr>
            </w:pPr>
            <w:r w:rsidRPr="000D3442">
              <w:rPr>
                <w:rFonts w:ascii="Cambria" w:eastAsia="Times New Roman" w:hAnsi="Cambria" w:cs="Times New Roman"/>
                <w:bCs/>
                <w:color w:val="000000"/>
              </w:rPr>
              <w:t>Allow student to present with whichever group they feel that they contributed to most (see accommodations from day 3)</w:t>
            </w:r>
          </w:p>
        </w:tc>
      </w:tr>
      <w:tr w:rsidR="00304775" w:rsidRPr="003B2F0A">
        <w:trPr>
          <w:trHeight w:val="251"/>
        </w:trPr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4775" w:rsidRPr="003B2F0A" w:rsidRDefault="00304775" w:rsidP="008F11EC">
            <w:pPr>
              <w:spacing w:after="0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3B2F0A">
              <w:rPr>
                <w:rFonts w:asciiTheme="majorHAnsi" w:eastAsia="Times New Roman" w:hAnsiTheme="majorHAnsi" w:cs="Times New Roman"/>
                <w:color w:val="000000"/>
              </w:rPr>
              <w:t xml:space="preserve">Students (2) </w:t>
            </w:r>
            <w:proofErr w:type="gramStart"/>
            <w:r w:rsidRPr="003B2F0A">
              <w:rPr>
                <w:rFonts w:asciiTheme="majorHAnsi" w:eastAsia="Times New Roman" w:hAnsiTheme="majorHAnsi" w:cs="Times New Roman"/>
                <w:color w:val="000000"/>
              </w:rPr>
              <w:t xml:space="preserve">who  </w:t>
            </w:r>
            <w:r w:rsidRPr="003B2F0A">
              <w:rPr>
                <w:rFonts w:asciiTheme="majorHAnsi" w:hAnsiTheme="majorHAnsi"/>
              </w:rPr>
              <w:t>read</w:t>
            </w:r>
            <w:proofErr w:type="gramEnd"/>
            <w:r w:rsidRPr="003B2F0A">
              <w:rPr>
                <w:rFonts w:asciiTheme="majorHAnsi" w:hAnsiTheme="majorHAnsi"/>
              </w:rPr>
              <w:t>/write three grade levels below class grade</w:t>
            </w:r>
          </w:p>
        </w:tc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4775" w:rsidRPr="003B2F0A" w:rsidRDefault="000D3442" w:rsidP="00AC41F4">
            <w:pPr>
              <w:rPr>
                <w:rFonts w:asciiTheme="majorHAnsi" w:hAnsiTheme="majorHAnsi"/>
              </w:rPr>
            </w:pPr>
            <w:r w:rsidRPr="003B2F0A">
              <w:rPr>
                <w:rFonts w:asciiTheme="majorHAnsi" w:hAnsiTheme="majorHAnsi"/>
              </w:rPr>
              <w:t xml:space="preserve">For </w:t>
            </w:r>
            <w:r>
              <w:rPr>
                <w:rFonts w:asciiTheme="majorHAnsi" w:hAnsiTheme="majorHAnsi"/>
              </w:rPr>
              <w:t>in class reading</w:t>
            </w:r>
            <w:r w:rsidRPr="003B2F0A">
              <w:rPr>
                <w:rFonts w:asciiTheme="majorHAnsi" w:hAnsiTheme="majorHAnsi"/>
              </w:rPr>
              <w:t xml:space="preserve">: provide students with either a </w:t>
            </w:r>
            <w:proofErr w:type="gramStart"/>
            <w:r w:rsidRPr="003B2F0A">
              <w:rPr>
                <w:rFonts w:asciiTheme="majorHAnsi" w:hAnsiTheme="majorHAnsi"/>
              </w:rPr>
              <w:t>shortened  or</w:t>
            </w:r>
            <w:proofErr w:type="gramEnd"/>
            <w:r w:rsidRPr="003B2F0A">
              <w:rPr>
                <w:rFonts w:asciiTheme="majorHAnsi" w:hAnsiTheme="majorHAnsi"/>
              </w:rPr>
              <w:t xml:space="preserve"> highlighted version of </w:t>
            </w:r>
            <w:r>
              <w:rPr>
                <w:rFonts w:asciiTheme="majorHAnsi" w:hAnsiTheme="majorHAnsi"/>
              </w:rPr>
              <w:t xml:space="preserve">reading 3 </w:t>
            </w:r>
            <w:r w:rsidRPr="003B2F0A">
              <w:rPr>
                <w:rFonts w:asciiTheme="majorHAnsi" w:hAnsiTheme="majorHAnsi"/>
              </w:rPr>
              <w:t>depending on their reading level</w:t>
            </w:r>
          </w:p>
        </w:tc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4775" w:rsidRPr="003B2F0A" w:rsidRDefault="009D7D95" w:rsidP="009D7D95">
            <w:pPr>
              <w:spacing w:after="0"/>
              <w:jc w:val="center"/>
              <w:rPr>
                <w:rFonts w:ascii="Cambria" w:eastAsia="Times New Roman" w:hAnsi="Cambria" w:cs="Times New Roman"/>
                <w:bCs/>
                <w:color w:val="000000"/>
              </w:rPr>
            </w:pPr>
            <w:r w:rsidRPr="003B2F0A">
              <w:rPr>
                <w:rFonts w:ascii="Cambria" w:eastAsia="Times New Roman" w:hAnsi="Cambria" w:cs="Times New Roman"/>
                <w:b/>
                <w:bCs/>
                <w:color w:val="000000"/>
              </w:rPr>
              <w:t>N/A</w:t>
            </w:r>
          </w:p>
        </w:tc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4775" w:rsidRPr="003B2F0A" w:rsidRDefault="00240C8B" w:rsidP="00240C8B">
            <w:pPr>
              <w:spacing w:after="0"/>
              <w:jc w:val="center"/>
              <w:rPr>
                <w:rFonts w:ascii="Cambria" w:eastAsia="Times New Roman" w:hAnsi="Cambria" w:cs="Times New Roman"/>
                <w:bCs/>
                <w:color w:val="000000"/>
              </w:rPr>
            </w:pPr>
            <w:r w:rsidRPr="003B2F0A">
              <w:rPr>
                <w:rFonts w:ascii="Cambria" w:eastAsia="Times New Roman" w:hAnsi="Cambria" w:cs="Times New Roman"/>
                <w:b/>
                <w:bCs/>
                <w:color w:val="000000"/>
              </w:rPr>
              <w:t>N/A</w:t>
            </w:r>
          </w:p>
        </w:tc>
      </w:tr>
      <w:tr w:rsidR="00304775" w:rsidRPr="003B2F0A">
        <w:trPr>
          <w:trHeight w:val="251"/>
        </w:trPr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4775" w:rsidRPr="003B2F0A" w:rsidRDefault="00304775" w:rsidP="008F11EC">
            <w:pPr>
              <w:spacing w:after="0"/>
              <w:rPr>
                <w:rFonts w:ascii="Cambria" w:eastAsia="Times New Roman" w:hAnsi="Cambria" w:cs="Times New Roman"/>
                <w:b/>
                <w:bCs/>
                <w:color w:val="000000"/>
              </w:rPr>
            </w:pPr>
            <w:r w:rsidRPr="003B2F0A">
              <w:rPr>
                <w:rFonts w:ascii="Cambria" w:eastAsia="Times New Roman" w:hAnsi="Cambria" w:cs="Times New Roman"/>
                <w:color w:val="000000"/>
              </w:rPr>
              <w:t>Students (2) who receive ESL services</w:t>
            </w:r>
          </w:p>
        </w:tc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4775" w:rsidRPr="003B2F0A" w:rsidRDefault="000D3442" w:rsidP="00AC41F4">
            <w:pPr>
              <w:spacing w:after="0"/>
              <w:rPr>
                <w:rFonts w:ascii="Cambria" w:eastAsia="Times New Roman" w:hAnsi="Cambria" w:cs="Times New Roman"/>
                <w:b/>
                <w:bCs/>
                <w:color w:val="000000"/>
              </w:rPr>
            </w:pPr>
            <w:r w:rsidRPr="003B2F0A">
              <w:rPr>
                <w:rFonts w:asciiTheme="majorHAnsi" w:hAnsiTheme="majorHAnsi"/>
              </w:rPr>
              <w:t xml:space="preserve">For </w:t>
            </w:r>
            <w:r>
              <w:rPr>
                <w:rFonts w:asciiTheme="majorHAnsi" w:hAnsiTheme="majorHAnsi"/>
              </w:rPr>
              <w:t>in class reading:</w:t>
            </w:r>
            <w:r w:rsidRPr="003B2F0A">
              <w:rPr>
                <w:rFonts w:asciiTheme="majorHAnsi" w:hAnsiTheme="majorHAnsi"/>
              </w:rPr>
              <w:t xml:space="preserve"> provide st</w:t>
            </w:r>
            <w:r>
              <w:rPr>
                <w:rFonts w:asciiTheme="majorHAnsi" w:hAnsiTheme="majorHAnsi"/>
              </w:rPr>
              <w:t xml:space="preserve">udents with either a shortened </w:t>
            </w:r>
            <w:r w:rsidRPr="003B2F0A">
              <w:rPr>
                <w:rFonts w:asciiTheme="majorHAnsi" w:hAnsiTheme="majorHAnsi"/>
              </w:rPr>
              <w:t>or highlighted version of</w:t>
            </w:r>
            <w:r w:rsidR="00AC41F4">
              <w:rPr>
                <w:rFonts w:asciiTheme="majorHAnsi" w:hAnsiTheme="majorHAnsi"/>
              </w:rPr>
              <w:t xml:space="preserve"> reading</w:t>
            </w:r>
            <w:r w:rsidRPr="003B2F0A">
              <w:rPr>
                <w:rFonts w:asciiTheme="majorHAnsi" w:hAnsiTheme="majorHAnsi"/>
              </w:rPr>
              <w:t xml:space="preserve"> </w:t>
            </w:r>
            <w:r>
              <w:rPr>
                <w:rFonts w:asciiTheme="majorHAnsi" w:hAnsiTheme="majorHAnsi"/>
              </w:rPr>
              <w:t>3</w:t>
            </w:r>
            <w:r w:rsidRPr="003B2F0A">
              <w:rPr>
                <w:rFonts w:asciiTheme="majorHAnsi" w:hAnsiTheme="majorHAnsi"/>
              </w:rPr>
              <w:t xml:space="preserve"> depending on their proficiency level</w:t>
            </w:r>
            <w:r>
              <w:rPr>
                <w:rFonts w:asciiTheme="majorHAnsi" w:hAnsiTheme="majorHAnsi"/>
              </w:rPr>
              <w:t>.</w:t>
            </w:r>
          </w:p>
        </w:tc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4775" w:rsidRPr="003B2F0A" w:rsidRDefault="009D7D95" w:rsidP="00FA596C">
            <w:pPr>
              <w:spacing w:after="0"/>
              <w:rPr>
                <w:rFonts w:ascii="Cambria" w:eastAsia="Times New Roman" w:hAnsi="Cambria" w:cs="Times New Roman"/>
                <w:bCs/>
                <w:color w:val="000000"/>
              </w:rPr>
            </w:pPr>
            <w:r>
              <w:rPr>
                <w:rFonts w:ascii="Cambria" w:eastAsia="Times New Roman" w:hAnsi="Cambria" w:cs="Times New Roman"/>
                <w:bCs/>
                <w:color w:val="000000"/>
              </w:rPr>
              <w:t xml:space="preserve">Have a few of the </w:t>
            </w:r>
            <w:r w:rsidR="00FA596C">
              <w:rPr>
                <w:rFonts w:ascii="Cambria" w:eastAsia="Times New Roman" w:hAnsi="Cambria" w:cs="Times New Roman"/>
                <w:bCs/>
                <w:color w:val="000000"/>
              </w:rPr>
              <w:t>locations</w:t>
            </w:r>
            <w:r>
              <w:rPr>
                <w:rFonts w:ascii="Cambria" w:eastAsia="Times New Roman" w:hAnsi="Cambria" w:cs="Times New Roman"/>
                <w:bCs/>
                <w:color w:val="000000"/>
              </w:rPr>
              <w:t xml:space="preserve"> for the Harlem map activity translated into Spanish so that all students are certain to be included in this activity. With some </w:t>
            </w:r>
            <w:r w:rsidR="00FA596C">
              <w:rPr>
                <w:rFonts w:ascii="Cambria" w:eastAsia="Times New Roman" w:hAnsi="Cambria" w:cs="Times New Roman"/>
                <w:bCs/>
                <w:color w:val="000000"/>
              </w:rPr>
              <w:t>locations</w:t>
            </w:r>
            <w:r>
              <w:rPr>
                <w:rFonts w:ascii="Cambria" w:eastAsia="Times New Roman" w:hAnsi="Cambria" w:cs="Times New Roman"/>
                <w:bCs/>
                <w:color w:val="000000"/>
              </w:rPr>
              <w:t xml:space="preserve"> in Spanish and the streets all in English, the students will have to work together to map the location</w:t>
            </w:r>
            <w:r w:rsidR="00C0276D">
              <w:rPr>
                <w:rFonts w:ascii="Cambria" w:eastAsia="Times New Roman" w:hAnsi="Cambria" w:cs="Times New Roman"/>
                <w:bCs/>
                <w:color w:val="000000"/>
              </w:rPr>
              <w:t>s</w:t>
            </w:r>
            <w:r>
              <w:rPr>
                <w:rFonts w:ascii="Cambria" w:eastAsia="Times New Roman" w:hAnsi="Cambria" w:cs="Times New Roman"/>
                <w:bCs/>
                <w:color w:val="000000"/>
              </w:rPr>
              <w:t xml:space="preserve">. </w:t>
            </w:r>
          </w:p>
        </w:tc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4775" w:rsidRPr="00240C8B" w:rsidRDefault="00240C8B" w:rsidP="00240C8B">
            <w:pPr>
              <w:spacing w:after="0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</w:rPr>
            </w:pPr>
            <w:r w:rsidRPr="00240C8B">
              <w:rPr>
                <w:rFonts w:ascii="Cambria" w:eastAsia="Times New Roman" w:hAnsi="Cambria" w:cs="Times New Roman"/>
                <w:b/>
                <w:bCs/>
                <w:color w:val="000000"/>
              </w:rPr>
              <w:t>N/A</w:t>
            </w:r>
          </w:p>
        </w:tc>
      </w:tr>
      <w:tr w:rsidR="00304775" w:rsidRPr="003B2F0A">
        <w:trPr>
          <w:trHeight w:val="251"/>
        </w:trPr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4775" w:rsidRPr="003B2F0A" w:rsidRDefault="00304775" w:rsidP="008F11EC">
            <w:pPr>
              <w:spacing w:after="0"/>
              <w:rPr>
                <w:rFonts w:ascii="Cambria" w:eastAsia="Times New Roman" w:hAnsi="Cambria" w:cs="Times New Roman"/>
                <w:color w:val="000000"/>
              </w:rPr>
            </w:pPr>
            <w:r w:rsidRPr="003B2F0A">
              <w:rPr>
                <w:rFonts w:ascii="Cambria" w:eastAsia="Times New Roman" w:hAnsi="Cambria" w:cs="Times New Roman"/>
                <w:bCs/>
                <w:color w:val="000000"/>
              </w:rPr>
              <w:t xml:space="preserve">Student who is </w:t>
            </w:r>
            <w:r w:rsidRPr="003B2F0A">
              <w:rPr>
                <w:rFonts w:ascii="Cambria" w:eastAsia="Times New Roman" w:hAnsi="Cambria" w:cs="Times New Roman"/>
                <w:color w:val="000000"/>
              </w:rPr>
              <w:t>in a wheelchair</w:t>
            </w:r>
          </w:p>
          <w:p w:rsidR="00304775" w:rsidRPr="003B2F0A" w:rsidRDefault="00304775" w:rsidP="008F11EC">
            <w:pPr>
              <w:spacing w:after="0"/>
              <w:rPr>
                <w:rFonts w:ascii="Cambria" w:eastAsia="Times New Roman" w:hAnsi="Cambria" w:cs="Times New Roman"/>
                <w:b/>
                <w:bCs/>
                <w:color w:val="000000"/>
              </w:rPr>
            </w:pPr>
          </w:p>
        </w:tc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4775" w:rsidRPr="003B2F0A" w:rsidRDefault="000D3442" w:rsidP="008F11EC">
            <w:pPr>
              <w:spacing w:after="0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</w:rPr>
            </w:pPr>
            <w:r w:rsidRPr="003B2F0A">
              <w:rPr>
                <w:rFonts w:ascii="Cambria" w:eastAsia="Times New Roman" w:hAnsi="Cambria" w:cs="Times New Roman"/>
                <w:b/>
                <w:bCs/>
                <w:color w:val="000000"/>
              </w:rPr>
              <w:t>N/A</w:t>
            </w:r>
          </w:p>
        </w:tc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4775" w:rsidRPr="003B2F0A" w:rsidRDefault="00036259" w:rsidP="00036259">
            <w:pPr>
              <w:spacing w:after="0"/>
              <w:rPr>
                <w:rFonts w:ascii="Cambria" w:eastAsia="Times New Roman" w:hAnsi="Cambria" w:cs="Times New Roman"/>
                <w:bCs/>
                <w:color w:val="000000"/>
              </w:rPr>
            </w:pPr>
            <w:r>
              <w:rPr>
                <w:rFonts w:ascii="Cambria" w:eastAsia="Times New Roman" w:hAnsi="Cambria" w:cs="Times New Roman"/>
                <w:bCs/>
                <w:color w:val="000000"/>
              </w:rPr>
              <w:t>Ensuring that doorways and walkways are sufficiently wide and clear of obstacles so that the student may participate in all activities.</w:t>
            </w:r>
          </w:p>
        </w:tc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4775" w:rsidRPr="003B2F0A" w:rsidRDefault="000D3442" w:rsidP="008F11EC">
            <w:pPr>
              <w:spacing w:after="0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</w:rPr>
            </w:pPr>
            <w:r w:rsidRPr="003B2F0A">
              <w:rPr>
                <w:rFonts w:ascii="Cambria" w:eastAsia="Times New Roman" w:hAnsi="Cambria" w:cs="Times New Roman"/>
                <w:b/>
                <w:bCs/>
                <w:color w:val="000000"/>
              </w:rPr>
              <w:t>N/A</w:t>
            </w:r>
          </w:p>
        </w:tc>
      </w:tr>
    </w:tbl>
    <w:p w:rsidR="00711AB8" w:rsidRDefault="00EA2870">
      <w:proofErr w:type="gramStart"/>
      <w:ins w:id="53" w:author="Gayle Thieman" w:date="2010-08-13T14:08:00Z">
        <w:r>
          <w:t>Well written</w:t>
        </w:r>
        <w:proofErr w:type="gramEnd"/>
        <w:r>
          <w:t xml:space="preserve"> </w:t>
        </w:r>
        <w:proofErr w:type="spellStart"/>
        <w:r>
          <w:t>accomodations</w:t>
        </w:r>
      </w:ins>
      <w:proofErr w:type="spellEnd"/>
    </w:p>
    <w:tbl>
      <w:tblPr>
        <w:tblW w:w="14523" w:type="dxa"/>
        <w:tblInd w:w="93" w:type="dxa"/>
        <w:tblLook w:val="04A0"/>
      </w:tblPr>
      <w:tblGrid>
        <w:gridCol w:w="14523"/>
      </w:tblGrid>
      <w:tr w:rsidR="00D910C1" w:rsidRPr="00D910C1">
        <w:trPr>
          <w:trHeight w:val="251"/>
        </w:trPr>
        <w:tc>
          <w:tcPr>
            <w:tcW w:w="14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</w:tcPr>
          <w:p w:rsidR="00D910C1" w:rsidRPr="00D910C1" w:rsidRDefault="00D910C1" w:rsidP="0071784C">
            <w:pPr>
              <w:spacing w:after="0"/>
              <w:rPr>
                <w:rFonts w:ascii="Cambria" w:eastAsia="Times New Roman" w:hAnsi="Cambria" w:cs="Times New Roman"/>
                <w:b/>
                <w:bCs/>
                <w:color w:val="000000"/>
                <w:sz w:val="23"/>
                <w:szCs w:val="23"/>
              </w:rPr>
            </w:pPr>
            <w:r>
              <w:rPr>
                <w:rFonts w:ascii="Cambria" w:eastAsia="Times New Roman" w:hAnsi="Cambria" w:cs="Times New Roman"/>
                <w:b/>
                <w:bCs/>
                <w:color w:val="000000"/>
                <w:sz w:val="23"/>
                <w:szCs w:val="23"/>
              </w:rPr>
              <w:t>Attention to Literacy:</w:t>
            </w:r>
          </w:p>
        </w:tc>
      </w:tr>
      <w:tr w:rsidR="00D910C1" w:rsidRPr="00D910C1">
        <w:trPr>
          <w:trHeight w:val="1034"/>
        </w:trPr>
        <w:tc>
          <w:tcPr>
            <w:tcW w:w="14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414AE" w:rsidRPr="007B7936" w:rsidRDefault="005414AE" w:rsidP="005414AE">
            <w:pPr>
              <w:pStyle w:val="ListParagraph"/>
              <w:numPr>
                <w:ilvl w:val="0"/>
                <w:numId w:val="12"/>
                <w:numberingChange w:id="54" w:author="Gayle Thieman" w:date="2010-08-13T14:06:00Z" w:original=""/>
              </w:numPr>
              <w:spacing w:after="0"/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</w:pPr>
            <w:r w:rsidRPr="007B7936"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  <w:t>Student</w:t>
            </w:r>
            <w:r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  <w:t xml:space="preserve"> will be encountering new terms and expanding their vocabulary </w:t>
            </w:r>
            <w:proofErr w:type="gramStart"/>
            <w:r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  <w:t>while  listening</w:t>
            </w:r>
            <w:proofErr w:type="gramEnd"/>
            <w:r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  <w:t xml:space="preserve"> to the WANTED poster presentations and the PowerPoint presentation on </w:t>
            </w:r>
            <w:r w:rsidRPr="005414AE">
              <w:rPr>
                <w:rFonts w:ascii="Cambria" w:eastAsia="Times New Roman" w:hAnsi="Cambria" w:cs="Times New Roman"/>
                <w:bCs/>
                <w:color w:val="000000"/>
                <w:sz w:val="23"/>
                <w:szCs w:val="23"/>
              </w:rPr>
              <w:t xml:space="preserve">the Cultural </w:t>
            </w:r>
            <w:r>
              <w:rPr>
                <w:rFonts w:ascii="Cambria" w:eastAsia="Times New Roman" w:hAnsi="Cambria" w:cs="Times New Roman"/>
                <w:bCs/>
                <w:color w:val="000000"/>
                <w:sz w:val="23"/>
                <w:szCs w:val="23"/>
              </w:rPr>
              <w:t xml:space="preserve">Changes </w:t>
            </w:r>
            <w:r w:rsidRPr="005414AE">
              <w:rPr>
                <w:rFonts w:ascii="Cambria" w:eastAsia="Times New Roman" w:hAnsi="Cambria" w:cs="Times New Roman"/>
                <w:bCs/>
                <w:color w:val="000000"/>
                <w:sz w:val="23"/>
                <w:szCs w:val="23"/>
              </w:rPr>
              <w:t>in America During Prohibition</w:t>
            </w:r>
          </w:p>
          <w:p w:rsidR="00D910C1" w:rsidRPr="005414AE" w:rsidRDefault="00AC16C5" w:rsidP="005414AE">
            <w:pPr>
              <w:pStyle w:val="ListParagraph"/>
              <w:numPr>
                <w:ilvl w:val="0"/>
                <w:numId w:val="27"/>
                <w:numberingChange w:id="55" w:author="Gayle Thieman" w:date="2010-08-13T14:06:00Z" w:original=""/>
              </w:numPr>
              <w:spacing w:after="0"/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</w:pPr>
            <w:r w:rsidRPr="005414AE"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  <w:t>Students will be reading and responding through collaborative</w:t>
            </w:r>
            <w:r w:rsidR="007D04BB" w:rsidRPr="005414AE"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  <w:t xml:space="preserve"> </w:t>
            </w:r>
            <w:r w:rsidRPr="005414AE"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  <w:t>written answers to a short text.</w:t>
            </w:r>
            <w:r w:rsidR="00D910C1" w:rsidRPr="005414AE"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  <w:t>   </w:t>
            </w:r>
          </w:p>
        </w:tc>
      </w:tr>
    </w:tbl>
    <w:p w:rsidR="00D910C1" w:rsidRDefault="00EA2870">
      <w:ins w:id="56" w:author="Gayle Thieman" w:date="2010-08-13T14:08:00Z">
        <w:r>
          <w:t>Excellent attention to literacy</w:t>
        </w:r>
      </w:ins>
    </w:p>
    <w:tbl>
      <w:tblPr>
        <w:tblW w:w="14505" w:type="dxa"/>
        <w:tblInd w:w="93" w:type="dxa"/>
        <w:tblLook w:val="04A0"/>
      </w:tblPr>
      <w:tblGrid>
        <w:gridCol w:w="14505"/>
      </w:tblGrid>
      <w:tr w:rsidR="00D910C1" w:rsidRPr="00D910C1">
        <w:trPr>
          <w:trHeight w:val="199"/>
        </w:trPr>
        <w:tc>
          <w:tcPr>
            <w:tcW w:w="1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</w:tcPr>
          <w:p w:rsidR="00D910C1" w:rsidRPr="00D910C1" w:rsidRDefault="00D910C1" w:rsidP="0071784C">
            <w:pPr>
              <w:spacing w:after="0"/>
              <w:rPr>
                <w:rFonts w:asciiTheme="majorHAnsi" w:eastAsia="Times New Roman" w:hAnsiTheme="majorHAnsi" w:cs="Times New Roman"/>
                <w:b/>
                <w:bCs/>
                <w:color w:val="000000"/>
                <w:sz w:val="23"/>
                <w:szCs w:val="23"/>
              </w:rPr>
            </w:pPr>
            <w:r w:rsidRPr="00D910C1">
              <w:rPr>
                <w:rFonts w:asciiTheme="majorHAnsi" w:hAnsiTheme="majorHAnsi"/>
                <w:b/>
              </w:rPr>
              <w:t>Assessment and Evaluation of Student Learning</w:t>
            </w:r>
            <w:proofErr w:type="gramStart"/>
            <w:r w:rsidRPr="00D910C1">
              <w:rPr>
                <w:rFonts w:asciiTheme="majorHAnsi" w:hAnsiTheme="majorHAnsi"/>
                <w:b/>
              </w:rPr>
              <w:t>:</w:t>
            </w:r>
            <w:r w:rsidRPr="00D910C1">
              <w:rPr>
                <w:rFonts w:asciiTheme="majorHAnsi" w:hAnsiTheme="majorHAnsi"/>
              </w:rPr>
              <w:t xml:space="preserve">  </w:t>
            </w:r>
            <w:proofErr w:type="gramEnd"/>
          </w:p>
        </w:tc>
      </w:tr>
      <w:tr w:rsidR="00D910C1" w:rsidRPr="00D910C1">
        <w:trPr>
          <w:trHeight w:val="67"/>
        </w:trPr>
        <w:tc>
          <w:tcPr>
            <w:tcW w:w="14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C6C08" w:rsidRPr="00AC6C08" w:rsidRDefault="00AC6C08" w:rsidP="005C2795">
            <w:pPr>
              <w:pStyle w:val="ListParagraph"/>
              <w:numPr>
                <w:ilvl w:val="0"/>
                <w:numId w:val="27"/>
                <w:numberingChange w:id="57" w:author="Gayle Thieman" w:date="2010-08-13T14:06:00Z" w:original=""/>
              </w:numPr>
              <w:spacing w:after="0" w:line="276" w:lineRule="auto"/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</w:pPr>
            <w:r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  <w:t>Daily role play journal will be checked for completion (content will be assessed upon the conclusion of the unit)</w:t>
            </w:r>
          </w:p>
          <w:p w:rsidR="00AC6C08" w:rsidRPr="00AC6C08" w:rsidRDefault="00AC6C08" w:rsidP="005C2795">
            <w:pPr>
              <w:pStyle w:val="ListParagraph"/>
              <w:numPr>
                <w:ilvl w:val="0"/>
                <w:numId w:val="27"/>
                <w:numberingChange w:id="58" w:author="Gayle Thieman" w:date="2010-08-13T14:06:00Z" w:original=""/>
              </w:numPr>
              <w:spacing w:after="0" w:line="276" w:lineRule="auto"/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</w:pPr>
            <w:r w:rsidRPr="00AC6C08">
              <w:rPr>
                <w:rFonts w:asciiTheme="majorHAnsi" w:hAnsiTheme="majorHAnsi"/>
                <w:sz w:val="23"/>
                <w:szCs w:val="23"/>
              </w:rPr>
              <w:t>Students’ participation throughout the period will be mo</w:t>
            </w:r>
            <w:r>
              <w:rPr>
                <w:rFonts w:asciiTheme="majorHAnsi" w:hAnsiTheme="majorHAnsi"/>
                <w:sz w:val="23"/>
                <w:szCs w:val="23"/>
              </w:rPr>
              <w:t>nitore</w:t>
            </w:r>
            <w:r w:rsidR="005C2795">
              <w:rPr>
                <w:rFonts w:asciiTheme="majorHAnsi" w:hAnsiTheme="majorHAnsi"/>
                <w:sz w:val="23"/>
                <w:szCs w:val="23"/>
              </w:rPr>
              <w:t xml:space="preserve">d; </w:t>
            </w:r>
            <w:r>
              <w:rPr>
                <w:rFonts w:asciiTheme="majorHAnsi" w:hAnsiTheme="majorHAnsi"/>
                <w:sz w:val="23"/>
                <w:szCs w:val="23"/>
              </w:rPr>
              <w:t>did they contribute to:</w:t>
            </w:r>
          </w:p>
          <w:p w:rsidR="00AC6C08" w:rsidRPr="00AC6C08" w:rsidRDefault="00AC6C08" w:rsidP="005C2795">
            <w:pPr>
              <w:pStyle w:val="ListParagraph"/>
              <w:numPr>
                <w:ilvl w:val="0"/>
                <w:numId w:val="26"/>
                <w:numberingChange w:id="59" w:author="Gayle Thieman" w:date="2010-08-13T14:06:00Z" w:original=""/>
              </w:numPr>
              <w:spacing w:after="0" w:line="276" w:lineRule="auto"/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</w:pPr>
            <w:r>
              <w:rPr>
                <w:rFonts w:asciiTheme="majorHAnsi" w:hAnsiTheme="majorHAnsi"/>
                <w:sz w:val="23"/>
                <w:szCs w:val="23"/>
              </w:rPr>
              <w:t xml:space="preserve">Their </w:t>
            </w:r>
            <w:r w:rsidRPr="00AC6C08">
              <w:rPr>
                <w:rFonts w:asciiTheme="majorHAnsi" w:hAnsiTheme="majorHAnsi"/>
                <w:sz w:val="23"/>
                <w:szCs w:val="23"/>
              </w:rPr>
              <w:t xml:space="preserve">group </w:t>
            </w:r>
            <w:r>
              <w:rPr>
                <w:rFonts w:asciiTheme="majorHAnsi" w:hAnsiTheme="majorHAnsi"/>
                <w:sz w:val="23"/>
                <w:szCs w:val="23"/>
              </w:rPr>
              <w:t>presentation?</w:t>
            </w:r>
          </w:p>
          <w:p w:rsidR="00AC6C08" w:rsidRPr="00AC6C08" w:rsidRDefault="00AC6C08" w:rsidP="005C2795">
            <w:pPr>
              <w:pStyle w:val="ListParagraph"/>
              <w:numPr>
                <w:ilvl w:val="0"/>
                <w:numId w:val="26"/>
                <w:numberingChange w:id="60" w:author="Gayle Thieman" w:date="2010-08-13T14:06:00Z" w:original=""/>
              </w:numPr>
              <w:spacing w:after="0" w:line="276" w:lineRule="auto"/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</w:pPr>
            <w:r>
              <w:rPr>
                <w:rFonts w:asciiTheme="majorHAnsi" w:hAnsiTheme="majorHAnsi"/>
                <w:sz w:val="23"/>
                <w:szCs w:val="23"/>
              </w:rPr>
              <w:t>Answering the group questions (this should be visible by the quality of and information mentioned in the answers)?</w:t>
            </w:r>
          </w:p>
          <w:p w:rsidR="00D910C1" w:rsidRPr="00AC6C08" w:rsidRDefault="00AC6C08" w:rsidP="00FA596C">
            <w:pPr>
              <w:pStyle w:val="ListParagraph"/>
              <w:numPr>
                <w:ilvl w:val="0"/>
                <w:numId w:val="26"/>
                <w:numberingChange w:id="61" w:author="Gayle Thieman" w:date="2010-08-13T14:06:00Z" w:original=""/>
              </w:numPr>
              <w:spacing w:after="0" w:line="276" w:lineRule="auto"/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</w:pPr>
            <w:r>
              <w:rPr>
                <w:rFonts w:asciiTheme="majorHAnsi" w:hAnsiTheme="majorHAnsi"/>
                <w:sz w:val="23"/>
                <w:szCs w:val="23"/>
              </w:rPr>
              <w:t xml:space="preserve">Mapping the </w:t>
            </w:r>
            <w:r w:rsidR="00FA596C">
              <w:rPr>
                <w:rFonts w:asciiTheme="majorHAnsi" w:hAnsiTheme="majorHAnsi"/>
                <w:sz w:val="23"/>
                <w:szCs w:val="23"/>
              </w:rPr>
              <w:t>locations</w:t>
            </w:r>
            <w:r>
              <w:rPr>
                <w:rFonts w:asciiTheme="majorHAnsi" w:hAnsiTheme="majorHAnsi"/>
                <w:sz w:val="23"/>
                <w:szCs w:val="23"/>
              </w:rPr>
              <w:t xml:space="preserve"> on the Harlem map</w:t>
            </w:r>
            <w:r w:rsidRPr="00AC6C08">
              <w:rPr>
                <w:rFonts w:asciiTheme="majorHAnsi" w:hAnsiTheme="majorHAnsi"/>
                <w:sz w:val="23"/>
                <w:szCs w:val="23"/>
              </w:rPr>
              <w:t>?</w:t>
            </w:r>
          </w:p>
        </w:tc>
      </w:tr>
    </w:tbl>
    <w:p w:rsidR="00D910C1" w:rsidRDefault="00EA2870">
      <w:ins w:id="62" w:author="Gayle Thieman" w:date="2010-08-13T14:09:00Z">
        <w:r>
          <w:t>Very well written lesson plan</w:t>
        </w:r>
      </w:ins>
    </w:p>
    <w:sectPr w:rsidR="00D910C1" w:rsidSect="001A300F">
      <w:footerReference w:type="default" r:id="rId10"/>
      <w:pgSz w:w="15840" w:h="12240" w:orient="landscape"/>
      <w:pgMar w:top="720" w:right="720" w:bottom="720" w:left="720" w:gutter="0"/>
      <w:docGrid w:linePitch="360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657D" w:rsidRDefault="0071657D" w:rsidP="00D04A59">
      <w:pPr>
        <w:spacing w:after="0"/>
      </w:pPr>
      <w:r>
        <w:separator/>
      </w:r>
    </w:p>
  </w:endnote>
  <w:endnote w:type="continuationSeparator" w:id="0">
    <w:p w:rsidR="0071657D" w:rsidRDefault="0071657D" w:rsidP="00D04A59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MT">
    <w:altName w:val="Arial"/>
    <w:panose1 w:val="00000000000000000000"/>
    <w:charset w:val="4D"/>
    <w:family w:val="swiss"/>
    <w:notTrueType/>
    <w:pitch w:val="default"/>
    <w:sig w:usb0="00000003" w:usb1="00000000" w:usb2="00000000" w:usb3="00000000" w:csb0="00000001" w:csb1="00000000"/>
  </w:font>
  <w:font w:name="Arial-Italic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hAnsiTheme="majorHAnsi"/>
        <w:sz w:val="14"/>
        <w:szCs w:val="14"/>
      </w:rPr>
      <w:id w:val="547124648"/>
      <w:docPartObj>
        <w:docPartGallery w:val="Page Numbers (Bottom of Page)"/>
        <w:docPartUnique/>
      </w:docPartObj>
    </w:sdtPr>
    <w:sdtContent>
      <w:p w:rsidR="00FA0F43" w:rsidRPr="00711AB8" w:rsidRDefault="002B2F5A">
        <w:pPr>
          <w:pStyle w:val="Footer"/>
          <w:jc w:val="center"/>
          <w:rPr>
            <w:rFonts w:asciiTheme="majorHAnsi" w:hAnsiTheme="majorHAnsi"/>
            <w:sz w:val="14"/>
            <w:szCs w:val="14"/>
          </w:rPr>
        </w:pPr>
        <w:fldSimple w:instr=" PAGE   \* MERGEFORMAT ">
          <w:r w:rsidR="00EA2870">
            <w:rPr>
              <w:rFonts w:asciiTheme="majorHAnsi" w:hAnsiTheme="majorHAnsi"/>
              <w:noProof/>
              <w:sz w:val="14"/>
              <w:szCs w:val="14"/>
            </w:rPr>
            <w:t>7</w:t>
          </w:r>
        </w:fldSimple>
      </w:p>
    </w:sdtContent>
  </w:sdt>
  <w:p w:rsidR="00FA0F43" w:rsidRPr="00711AB8" w:rsidRDefault="00FA0F43">
    <w:pPr>
      <w:pStyle w:val="Footer"/>
      <w:rPr>
        <w:rFonts w:asciiTheme="majorHAnsi" w:hAnsiTheme="majorHAnsi"/>
        <w:sz w:val="14"/>
        <w:szCs w:val="14"/>
      </w:rPr>
    </w:pPr>
  </w:p>
</w:ftr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657D" w:rsidRDefault="0071657D" w:rsidP="00D04A59">
      <w:pPr>
        <w:spacing w:after="0"/>
      </w:pPr>
      <w:r>
        <w:separator/>
      </w:r>
    </w:p>
  </w:footnote>
  <w:footnote w:type="continuationSeparator" w:id="0">
    <w:p w:rsidR="0071657D" w:rsidRDefault="0071657D" w:rsidP="00D04A59">
      <w:pPr>
        <w:spacing w:after="0"/>
      </w:pPr>
      <w:r>
        <w:continuationSeparator/>
      </w:r>
    </w:p>
  </w:footnote>
  <w:footnote w:id="1">
    <w:p w:rsidR="00FA0F43" w:rsidRDefault="00FA0F43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hyperlink r:id="rId1" w:history="1">
        <w:r w:rsidRPr="0000079E">
          <w:rPr>
            <w:rStyle w:val="Hyperlink"/>
          </w:rPr>
          <w:t>http://www.suite101.com/content/speakeasies-a90043</w:t>
        </w:r>
      </w:hyperlink>
      <w:r>
        <w:t xml:space="preserve"> </w:t>
      </w:r>
    </w:p>
  </w:footnote>
</w:footnote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C7687"/>
    <w:multiLevelType w:val="hybridMultilevel"/>
    <w:tmpl w:val="156E6F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11409A"/>
    <w:multiLevelType w:val="hybridMultilevel"/>
    <w:tmpl w:val="4FD615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A93B60"/>
    <w:multiLevelType w:val="hybridMultilevel"/>
    <w:tmpl w:val="21AACD0C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1343371"/>
    <w:multiLevelType w:val="hybridMultilevel"/>
    <w:tmpl w:val="1530587C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2CB23FF"/>
    <w:multiLevelType w:val="multilevel"/>
    <w:tmpl w:val="2CECD1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3B67064"/>
    <w:multiLevelType w:val="hybridMultilevel"/>
    <w:tmpl w:val="D4E2943C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14606BB5"/>
    <w:multiLevelType w:val="hybridMultilevel"/>
    <w:tmpl w:val="9ECED69E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1B0E1A3C"/>
    <w:multiLevelType w:val="hybridMultilevel"/>
    <w:tmpl w:val="4B28A1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FF236C3"/>
    <w:multiLevelType w:val="hybridMultilevel"/>
    <w:tmpl w:val="355A0D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4615FAF"/>
    <w:multiLevelType w:val="hybridMultilevel"/>
    <w:tmpl w:val="F17E01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69F5A29"/>
    <w:multiLevelType w:val="hybridMultilevel"/>
    <w:tmpl w:val="BE0452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D030155"/>
    <w:multiLevelType w:val="hybridMultilevel"/>
    <w:tmpl w:val="5D2A98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F7564D9"/>
    <w:multiLevelType w:val="hybridMultilevel"/>
    <w:tmpl w:val="5E6CBE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1D862D1"/>
    <w:multiLevelType w:val="hybridMultilevel"/>
    <w:tmpl w:val="742411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2830134"/>
    <w:multiLevelType w:val="hybridMultilevel"/>
    <w:tmpl w:val="33B27C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7560A29"/>
    <w:multiLevelType w:val="hybridMultilevel"/>
    <w:tmpl w:val="F51242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9F360AF"/>
    <w:multiLevelType w:val="hybridMultilevel"/>
    <w:tmpl w:val="B2B2DC5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F3F16F3"/>
    <w:multiLevelType w:val="hybridMultilevel"/>
    <w:tmpl w:val="85A6B3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2643698"/>
    <w:multiLevelType w:val="hybridMultilevel"/>
    <w:tmpl w:val="5A0AAE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31E0DA9"/>
    <w:multiLevelType w:val="hybridMultilevel"/>
    <w:tmpl w:val="F8B27A2E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44D01DED"/>
    <w:multiLevelType w:val="hybridMultilevel"/>
    <w:tmpl w:val="AED4A3DE"/>
    <w:lvl w:ilvl="0" w:tplc="3B189B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B0C43D0"/>
    <w:multiLevelType w:val="hybridMultilevel"/>
    <w:tmpl w:val="6F22C3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CCB42A3"/>
    <w:multiLevelType w:val="hybridMultilevel"/>
    <w:tmpl w:val="173A73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2986283"/>
    <w:multiLevelType w:val="hybridMultilevel"/>
    <w:tmpl w:val="00F03B7A"/>
    <w:lvl w:ilvl="0" w:tplc="0409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4">
    <w:nsid w:val="56DB486F"/>
    <w:multiLevelType w:val="hybridMultilevel"/>
    <w:tmpl w:val="A9CA49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7DC4FB9"/>
    <w:multiLevelType w:val="hybridMultilevel"/>
    <w:tmpl w:val="7218A414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>
    <w:nsid w:val="5B936251"/>
    <w:multiLevelType w:val="hybridMultilevel"/>
    <w:tmpl w:val="591A9E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BC022CB"/>
    <w:multiLevelType w:val="hybridMultilevel"/>
    <w:tmpl w:val="E93675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11E686B"/>
    <w:multiLevelType w:val="hybridMultilevel"/>
    <w:tmpl w:val="16A2AFDC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>
    <w:nsid w:val="7D5733E0"/>
    <w:multiLevelType w:val="hybridMultilevel"/>
    <w:tmpl w:val="F7DC4B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F344541"/>
    <w:multiLevelType w:val="multilevel"/>
    <w:tmpl w:val="256E71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2"/>
  </w:num>
  <w:num w:numId="2">
    <w:abstractNumId w:val="14"/>
  </w:num>
  <w:num w:numId="3">
    <w:abstractNumId w:val="2"/>
  </w:num>
  <w:num w:numId="4">
    <w:abstractNumId w:val="11"/>
  </w:num>
  <w:num w:numId="5">
    <w:abstractNumId w:val="9"/>
  </w:num>
  <w:num w:numId="6">
    <w:abstractNumId w:val="22"/>
  </w:num>
  <w:num w:numId="7">
    <w:abstractNumId w:val="10"/>
  </w:num>
  <w:num w:numId="8">
    <w:abstractNumId w:val="6"/>
  </w:num>
  <w:num w:numId="9">
    <w:abstractNumId w:val="5"/>
  </w:num>
  <w:num w:numId="10">
    <w:abstractNumId w:val="27"/>
  </w:num>
  <w:num w:numId="11">
    <w:abstractNumId w:val="19"/>
  </w:num>
  <w:num w:numId="12">
    <w:abstractNumId w:val="17"/>
  </w:num>
  <w:num w:numId="13">
    <w:abstractNumId w:val="7"/>
  </w:num>
  <w:num w:numId="14">
    <w:abstractNumId w:val="1"/>
  </w:num>
  <w:num w:numId="15">
    <w:abstractNumId w:val="20"/>
  </w:num>
  <w:num w:numId="16">
    <w:abstractNumId w:val="18"/>
  </w:num>
  <w:num w:numId="17">
    <w:abstractNumId w:val="4"/>
  </w:num>
  <w:num w:numId="18">
    <w:abstractNumId w:val="21"/>
  </w:num>
  <w:num w:numId="19">
    <w:abstractNumId w:val="25"/>
  </w:num>
  <w:num w:numId="20">
    <w:abstractNumId w:val="26"/>
  </w:num>
  <w:num w:numId="21">
    <w:abstractNumId w:val="13"/>
  </w:num>
  <w:num w:numId="22">
    <w:abstractNumId w:val="0"/>
  </w:num>
  <w:num w:numId="23">
    <w:abstractNumId w:val="28"/>
  </w:num>
  <w:num w:numId="24">
    <w:abstractNumId w:val="23"/>
  </w:num>
  <w:num w:numId="25">
    <w:abstractNumId w:val="16"/>
  </w:num>
  <w:num w:numId="26">
    <w:abstractNumId w:val="3"/>
  </w:num>
  <w:num w:numId="27">
    <w:abstractNumId w:val="29"/>
  </w:num>
  <w:num w:numId="28">
    <w:abstractNumId w:val="30"/>
  </w:num>
  <w:num w:numId="29">
    <w:abstractNumId w:val="15"/>
  </w:num>
  <w:num w:numId="30">
    <w:abstractNumId w:val="24"/>
  </w:num>
  <w:num w:numId="3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attachedTemplate r:id="rId1"/>
  <w:trackRevisions/>
  <w:doNotTrackMoves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D7B3F"/>
    <w:rsid w:val="00036259"/>
    <w:rsid w:val="000418EC"/>
    <w:rsid w:val="000679F6"/>
    <w:rsid w:val="0008777C"/>
    <w:rsid w:val="000D3442"/>
    <w:rsid w:val="000D45D4"/>
    <w:rsid w:val="000F041D"/>
    <w:rsid w:val="001324EE"/>
    <w:rsid w:val="00172912"/>
    <w:rsid w:val="0017772E"/>
    <w:rsid w:val="00181508"/>
    <w:rsid w:val="001A300F"/>
    <w:rsid w:val="001F64D8"/>
    <w:rsid w:val="0022733E"/>
    <w:rsid w:val="00227AAA"/>
    <w:rsid w:val="00230FA9"/>
    <w:rsid w:val="00240268"/>
    <w:rsid w:val="00240C8B"/>
    <w:rsid w:val="00250ED8"/>
    <w:rsid w:val="002620D3"/>
    <w:rsid w:val="00292DBB"/>
    <w:rsid w:val="002B2F5A"/>
    <w:rsid w:val="002C7E88"/>
    <w:rsid w:val="002E4211"/>
    <w:rsid w:val="002F224C"/>
    <w:rsid w:val="002F3900"/>
    <w:rsid w:val="00304775"/>
    <w:rsid w:val="003713CF"/>
    <w:rsid w:val="00374408"/>
    <w:rsid w:val="003A37E1"/>
    <w:rsid w:val="003D127C"/>
    <w:rsid w:val="003D4714"/>
    <w:rsid w:val="0043676F"/>
    <w:rsid w:val="0046222E"/>
    <w:rsid w:val="00472E17"/>
    <w:rsid w:val="00485433"/>
    <w:rsid w:val="004A6BCF"/>
    <w:rsid w:val="004E22EC"/>
    <w:rsid w:val="004F4778"/>
    <w:rsid w:val="00533B5C"/>
    <w:rsid w:val="00540907"/>
    <w:rsid w:val="005414AE"/>
    <w:rsid w:val="005771AA"/>
    <w:rsid w:val="005A2C52"/>
    <w:rsid w:val="005C2795"/>
    <w:rsid w:val="0062778B"/>
    <w:rsid w:val="006722DE"/>
    <w:rsid w:val="006E5ADD"/>
    <w:rsid w:val="006F0279"/>
    <w:rsid w:val="00711AB8"/>
    <w:rsid w:val="0071657D"/>
    <w:rsid w:val="0071784C"/>
    <w:rsid w:val="00736206"/>
    <w:rsid w:val="00775699"/>
    <w:rsid w:val="00777DEE"/>
    <w:rsid w:val="007D04BB"/>
    <w:rsid w:val="007E02F4"/>
    <w:rsid w:val="007E1B30"/>
    <w:rsid w:val="007E2865"/>
    <w:rsid w:val="00820A9D"/>
    <w:rsid w:val="00824F99"/>
    <w:rsid w:val="00852F1A"/>
    <w:rsid w:val="00866A6A"/>
    <w:rsid w:val="00883900"/>
    <w:rsid w:val="008A471C"/>
    <w:rsid w:val="008C173E"/>
    <w:rsid w:val="008C1A91"/>
    <w:rsid w:val="008C706F"/>
    <w:rsid w:val="008D14FD"/>
    <w:rsid w:val="008D243F"/>
    <w:rsid w:val="008D28CB"/>
    <w:rsid w:val="008D4513"/>
    <w:rsid w:val="008F11EC"/>
    <w:rsid w:val="0090723C"/>
    <w:rsid w:val="009441F4"/>
    <w:rsid w:val="00971624"/>
    <w:rsid w:val="009945B6"/>
    <w:rsid w:val="00997360"/>
    <w:rsid w:val="009B2562"/>
    <w:rsid w:val="009D4839"/>
    <w:rsid w:val="009D7D95"/>
    <w:rsid w:val="00A01AD0"/>
    <w:rsid w:val="00A028E1"/>
    <w:rsid w:val="00A51624"/>
    <w:rsid w:val="00A82462"/>
    <w:rsid w:val="00A859C2"/>
    <w:rsid w:val="00AC16C5"/>
    <w:rsid w:val="00AC41F4"/>
    <w:rsid w:val="00AC6C08"/>
    <w:rsid w:val="00AD7B3F"/>
    <w:rsid w:val="00B11B42"/>
    <w:rsid w:val="00B2009F"/>
    <w:rsid w:val="00B6470E"/>
    <w:rsid w:val="00B70D64"/>
    <w:rsid w:val="00B918D7"/>
    <w:rsid w:val="00BB2941"/>
    <w:rsid w:val="00BB7B5E"/>
    <w:rsid w:val="00BC00C4"/>
    <w:rsid w:val="00BD4EA2"/>
    <w:rsid w:val="00C0276D"/>
    <w:rsid w:val="00C04078"/>
    <w:rsid w:val="00C224FE"/>
    <w:rsid w:val="00C65D17"/>
    <w:rsid w:val="00CB248E"/>
    <w:rsid w:val="00D04239"/>
    <w:rsid w:val="00D04A59"/>
    <w:rsid w:val="00D42D5B"/>
    <w:rsid w:val="00D71F4A"/>
    <w:rsid w:val="00D73F9E"/>
    <w:rsid w:val="00D748DF"/>
    <w:rsid w:val="00D910C1"/>
    <w:rsid w:val="00DB14A3"/>
    <w:rsid w:val="00DB490F"/>
    <w:rsid w:val="00E40DB5"/>
    <w:rsid w:val="00E968A6"/>
    <w:rsid w:val="00EA2870"/>
    <w:rsid w:val="00EE177F"/>
    <w:rsid w:val="00EF172B"/>
    <w:rsid w:val="00EF6854"/>
    <w:rsid w:val="00F2080C"/>
    <w:rsid w:val="00F34C3A"/>
    <w:rsid w:val="00F36EA5"/>
    <w:rsid w:val="00F415E1"/>
    <w:rsid w:val="00F909C9"/>
    <w:rsid w:val="00FA0F43"/>
    <w:rsid w:val="00FA596C"/>
  </w:rsids>
  <m:mathPr>
    <m:mathFont m:val="Arial Black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>
      <o:colormenu v:ext="edit" fillcolor="none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70"/>
    <w:lsdException w:name="TOC Heading" w:uiPriority="39" w:qFormat="1"/>
  </w:latentStyles>
  <w:style w:type="paragraph" w:default="1" w:styleId="Normal">
    <w:name w:val="Normal"/>
    <w:qFormat/>
    <w:rsid w:val="00EF172B"/>
  </w:style>
  <w:style w:type="paragraph" w:styleId="Heading3">
    <w:name w:val="heading 3"/>
    <w:basedOn w:val="Normal"/>
    <w:link w:val="Heading3Char"/>
    <w:uiPriority w:val="9"/>
    <w:qFormat/>
    <w:rsid w:val="0071784C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1A300F"/>
    <w:pPr>
      <w:ind w:left="720"/>
      <w:contextualSpacing/>
    </w:pPr>
  </w:style>
  <w:style w:type="paragraph" w:styleId="Bibliography">
    <w:name w:val="Bibliography"/>
    <w:basedOn w:val="Normal"/>
    <w:next w:val="Normal"/>
    <w:uiPriority w:val="70"/>
    <w:rsid w:val="00D04A59"/>
    <w:pPr>
      <w:spacing w:after="0"/>
    </w:pPr>
    <w:rPr>
      <w:rFonts w:ascii="Times New Roman" w:eastAsia="Times New Roman" w:hAnsi="Times New Roman" w:cs="Times New Roman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D04A59"/>
    <w:pPr>
      <w:spacing w:after="0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04A59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D04A59"/>
    <w:rPr>
      <w:vertAlign w:val="superscript"/>
    </w:rPr>
  </w:style>
  <w:style w:type="paragraph" w:styleId="Header">
    <w:name w:val="header"/>
    <w:basedOn w:val="Normal"/>
    <w:link w:val="HeaderChar"/>
    <w:uiPriority w:val="99"/>
    <w:semiHidden/>
    <w:unhideWhenUsed/>
    <w:rsid w:val="00711AB8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11AB8"/>
  </w:style>
  <w:style w:type="paragraph" w:styleId="Footer">
    <w:name w:val="footer"/>
    <w:basedOn w:val="Normal"/>
    <w:link w:val="FooterChar"/>
    <w:uiPriority w:val="99"/>
    <w:unhideWhenUsed/>
    <w:rsid w:val="00711AB8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711AB8"/>
  </w:style>
  <w:style w:type="character" w:customStyle="1" w:styleId="Heading3Char">
    <w:name w:val="Heading 3 Char"/>
    <w:basedOn w:val="DefaultParagraphFont"/>
    <w:link w:val="Heading3"/>
    <w:uiPriority w:val="9"/>
    <w:rsid w:val="0071784C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Spacing">
    <w:name w:val="No Spacing"/>
    <w:uiPriority w:val="1"/>
    <w:qFormat/>
    <w:rsid w:val="0071784C"/>
    <w:pPr>
      <w:spacing w:after="0"/>
    </w:pPr>
  </w:style>
  <w:style w:type="character" w:styleId="Hyperlink">
    <w:name w:val="Hyperlink"/>
    <w:basedOn w:val="DefaultParagraphFont"/>
    <w:uiPriority w:val="99"/>
    <w:unhideWhenUsed/>
    <w:rsid w:val="00BB7B5E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81508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150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18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9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0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66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45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cl.arts.usyd.edu.au/harlem/" TargetMode="External"/><Relationship Id="rId4" Type="http://schemas.openxmlformats.org/officeDocument/2006/relationships/settings" Target="settings.xml"/><Relationship Id="rId10" Type="http://schemas.openxmlformats.org/officeDocument/2006/relationships/footer" Target="footer1.xml"/><Relationship Id="rId5" Type="http://schemas.openxmlformats.org/officeDocument/2006/relationships/webSettings" Target="webSettings.xml"/><Relationship Id="rId7" Type="http://schemas.openxmlformats.org/officeDocument/2006/relationships/endnotes" Target="endnotes.xml"/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9" Type="http://schemas.openxmlformats.org/officeDocument/2006/relationships/hyperlink" Target="http://digitalharlemblog.wordpress.com/" TargetMode="External"/><Relationship Id="rId3" Type="http://schemas.openxmlformats.org/officeDocument/2006/relationships/styles" Target="styles.xml"/><Relationship Id="rId6" Type="http://schemas.openxmlformats.org/officeDocument/2006/relationships/footnotes" Target="footnotes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suite101.com/content/speakeasies-a90043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llie\Documents\Grad%20School\Lesson%20Plan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B98DC0-33BE-D843-A53C-0BF01F2609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\Users\Allie\Documents\Grad School\Lesson Plan Template.dotx</Template>
  <TotalTime>10</TotalTime>
  <Pages>7</Pages>
  <Words>1657</Words>
  <Characters>9449</Characters>
  <Application>Microsoft Macintosh Word</Application>
  <DocSecurity>0</DocSecurity>
  <Lines>78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11604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Allie</dc:creator>
  <cp:lastModifiedBy>Gayle Thieman</cp:lastModifiedBy>
  <cp:revision>2</cp:revision>
  <dcterms:created xsi:type="dcterms:W3CDTF">2010-08-13T21:10:00Z</dcterms:created>
  <dcterms:modified xsi:type="dcterms:W3CDTF">2010-08-13T21:10:00Z</dcterms:modified>
</cp:coreProperties>
</file>